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Default Extension="jpeg" ContentType="image/jpeg"/>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285" w:type="dxa"/>
          <w:bottom w:w="15" w:type="dxa"/>
          <w:right w:w="15" w:type="dxa"/>
        </w:tblCellMar>
        <w:tblLook w:val="04A0"/>
      </w:tblPr>
      <w:tblGrid>
        <w:gridCol w:w="1065"/>
        <w:gridCol w:w="4026"/>
      </w:tblGrid>
      <w:tr w:rsidR="00CC5259" w:rsidRPr="00CC5259" w:rsidTr="00CC5259">
        <w:trPr>
          <w:tblCellSpacing w:w="15" w:type="dxa"/>
        </w:trPr>
        <w:tc>
          <w:tcPr>
            <w:tcW w:w="0" w:type="auto"/>
            <w:noWrap/>
            <w:vAlign w:val="center"/>
            <w:hideMark/>
          </w:tcPr>
          <w:p w:rsidR="00CC5259" w:rsidRPr="00CC5259" w:rsidRDefault="00CC5259" w:rsidP="00CC5259">
            <w:pPr>
              <w:spacing w:before="218" w:after="218" w:line="240" w:lineRule="auto"/>
              <w:jc w:val="right"/>
              <w:rPr>
                <w:rFonts w:ascii="Arial" w:eastAsia="Times New Roman" w:hAnsi="Arial" w:cs="Arial"/>
              </w:rPr>
            </w:pPr>
            <w:r>
              <w:rPr>
                <w:rFonts w:ascii="Arial" w:eastAsia="Times New Roman" w:hAnsi="Arial" w:cs="Arial"/>
                <w:noProof/>
                <w:color w:val="0000FF"/>
              </w:rPr>
              <w:drawing>
                <wp:inline distT="0" distB="0" distL="0" distR="0">
                  <wp:extent cx="457200" cy="457200"/>
                  <wp:effectExtent l="0" t="0" r="0" b="0"/>
                  <wp:docPr id="1" name="Picture 1" descr="http://c1.wikicdn.com/i/plant.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1.wikicdn.com/i/plant.png">
                            <a:hlinkClick r:id="rId5"/>
                          </pic:cNvPr>
                          <pic:cNvPicPr>
                            <a:picLocks noChangeAspect="1" noChangeArrowheads="1"/>
                          </pic:cNvPicPr>
                        </pic:nvPicPr>
                        <pic:blipFill>
                          <a:blip r:embed="rId6" cstate="print"/>
                          <a:srcRect/>
                          <a:stretch>
                            <a:fillRect/>
                          </a:stretch>
                        </pic:blipFill>
                        <pic:spPr bwMode="auto">
                          <a:xfrm>
                            <a:off x="0" y="0"/>
                            <a:ext cx="457200" cy="457200"/>
                          </a:xfrm>
                          <a:prstGeom prst="rect">
                            <a:avLst/>
                          </a:prstGeom>
                          <a:noFill/>
                          <a:ln w="9525">
                            <a:noFill/>
                            <a:miter lim="800000"/>
                            <a:headEnd/>
                            <a:tailEnd/>
                          </a:ln>
                        </pic:spPr>
                      </pic:pic>
                    </a:graphicData>
                  </a:graphic>
                </wp:inline>
              </w:drawing>
            </w:r>
          </w:p>
        </w:tc>
        <w:tc>
          <w:tcPr>
            <w:tcW w:w="0" w:type="auto"/>
            <w:noWrap/>
            <w:vAlign w:val="center"/>
            <w:hideMark/>
          </w:tcPr>
          <w:p w:rsidR="00CC5259" w:rsidRPr="00CC5259" w:rsidRDefault="00CC5259" w:rsidP="00CC5259">
            <w:pPr>
              <w:spacing w:before="218" w:after="218" w:line="240" w:lineRule="auto"/>
              <w:rPr>
                <w:rFonts w:ascii="Arial" w:eastAsia="Times New Roman" w:hAnsi="Arial" w:cs="Arial"/>
                <w:sz w:val="48"/>
                <w:szCs w:val="48"/>
              </w:rPr>
            </w:pPr>
            <w:hyperlink r:id="rId7" w:history="1">
              <w:r w:rsidRPr="00CC5259">
                <w:rPr>
                  <w:rFonts w:ascii="Arial" w:eastAsia="Times New Roman" w:hAnsi="Arial" w:cs="Arial"/>
                  <w:b/>
                  <w:bCs/>
                  <w:color w:val="FFFFFF"/>
                  <w:sz w:val="72"/>
                  <w:szCs w:val="72"/>
                </w:rPr>
                <w:t>Eco-Living</w:t>
              </w:r>
            </w:hyperlink>
          </w:p>
        </w:tc>
      </w:tr>
    </w:tbl>
    <w:p w:rsidR="00CC5259" w:rsidRPr="00CC5259" w:rsidRDefault="00CC5259" w:rsidP="00CC5259">
      <w:pPr>
        <w:spacing w:after="0" w:line="335" w:lineRule="atLeast"/>
        <w:rPr>
          <w:rFonts w:ascii="Arial" w:eastAsia="Times New Roman" w:hAnsi="Arial" w:cs="Arial"/>
          <w:color w:val="FFFFFF"/>
          <w:sz w:val="20"/>
          <w:szCs w:val="20"/>
        </w:rPr>
      </w:pPr>
      <w:hyperlink r:id="rId8" w:tooltip="My Dashboard" w:history="1">
        <w:proofErr w:type="spellStart"/>
        <w:proofErr w:type="gramStart"/>
        <w:r w:rsidRPr="00CC5259">
          <w:rPr>
            <w:rFonts w:ascii="Arial" w:eastAsia="Times New Roman" w:hAnsi="Arial" w:cs="Arial"/>
            <w:b/>
            <w:bCs/>
            <w:color w:val="0000FF"/>
            <w:sz w:val="20"/>
            <w:u w:val="single"/>
          </w:rPr>
          <w:t>joshlatrobe</w:t>
        </w:r>
        <w:proofErr w:type="spellEnd"/>
        <w:proofErr w:type="gramEnd"/>
      </w:hyperlink>
      <w:r w:rsidRPr="00CC5259">
        <w:rPr>
          <w:rFonts w:ascii="Arial" w:eastAsia="Times New Roman" w:hAnsi="Arial" w:cs="Arial"/>
          <w:color w:val="FFFFFF"/>
          <w:sz w:val="20"/>
          <w:szCs w:val="20"/>
        </w:rPr>
        <w:t xml:space="preserve"> · </w:t>
      </w:r>
      <w:hyperlink r:id="rId9" w:history="1">
        <w:r>
          <w:rPr>
            <w:rFonts w:ascii="Arial" w:eastAsia="Times New Roman" w:hAnsi="Arial" w:cs="Arial"/>
            <w:noProof/>
            <w:color w:val="0000FF"/>
            <w:sz w:val="20"/>
            <w:szCs w:val="20"/>
          </w:rPr>
          <w:drawing>
            <wp:inline distT="0" distB="0" distL="0" distR="0">
              <wp:extent cx="148590" cy="148590"/>
              <wp:effectExtent l="19050" t="0" r="3810" b="0"/>
              <wp:docPr id="2" name="Picture 2" descr="My Wik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 Wikis">
                        <a:hlinkClick r:id="rId9"/>
                      </pic:cNvPr>
                      <pic:cNvPicPr>
                        <a:picLocks noChangeAspect="1" noChangeArrowheads="1"/>
                      </pic:cNvPicPr>
                    </pic:nvPicPr>
                    <pic:blipFill>
                      <a:blip r:embed="rId10"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r w:rsidRPr="00CC5259">
          <w:rPr>
            <w:rFonts w:ascii="Arial" w:eastAsia="Times New Roman" w:hAnsi="Arial" w:cs="Arial"/>
            <w:color w:val="0000FF"/>
            <w:sz w:val="20"/>
            <w:u w:val="single"/>
          </w:rPr>
          <w:t>My Wikis</w:t>
        </w:r>
      </w:hyperlink>
      <w:r w:rsidRPr="00CC5259">
        <w:rPr>
          <w:rFonts w:ascii="Arial" w:eastAsia="Times New Roman" w:hAnsi="Arial" w:cs="Arial"/>
          <w:color w:val="FFFFFF"/>
          <w:sz w:val="20"/>
          <w:szCs w:val="20"/>
        </w:rPr>
        <w:t xml:space="preserve"> · </w:t>
      </w:r>
      <w:r>
        <w:rPr>
          <w:rFonts w:ascii="Arial" w:eastAsia="Times New Roman" w:hAnsi="Arial" w:cs="Arial"/>
          <w:noProof/>
          <w:color w:val="0000FF"/>
          <w:sz w:val="20"/>
          <w:szCs w:val="20"/>
        </w:rPr>
        <w:drawing>
          <wp:inline distT="0" distB="0" distL="0" distR="0">
            <wp:extent cx="148590" cy="148590"/>
            <wp:effectExtent l="19050" t="0" r="3810" b="0"/>
            <wp:docPr id="3" name="Picture 3" descr="My Mai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y Mail">
                      <a:hlinkClick r:id="rId11"/>
                    </pic:cNvPr>
                    <pic:cNvPicPr>
                      <a:picLocks noChangeAspect="1" noChangeArrowheads="1"/>
                    </pic:cNvPicPr>
                  </pic:nvPicPr>
                  <pic:blipFill>
                    <a:blip r:embed="rId12"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r w:rsidRPr="00CC5259">
        <w:rPr>
          <w:rFonts w:ascii="Arial" w:eastAsia="Times New Roman" w:hAnsi="Arial" w:cs="Arial"/>
          <w:color w:val="FFFFFF"/>
          <w:sz w:val="20"/>
          <w:szCs w:val="20"/>
        </w:rPr>
        <w:t xml:space="preserve">· </w:t>
      </w:r>
      <w:hyperlink r:id="rId13" w:history="1">
        <w:r w:rsidRPr="00CC5259">
          <w:rPr>
            <w:rFonts w:ascii="Arial" w:eastAsia="Times New Roman" w:hAnsi="Arial" w:cs="Arial"/>
            <w:color w:val="0000FF"/>
            <w:sz w:val="20"/>
            <w:u w:val="single"/>
          </w:rPr>
          <w:t>My Account</w:t>
        </w:r>
      </w:hyperlink>
      <w:r w:rsidRPr="00CC5259">
        <w:rPr>
          <w:rFonts w:ascii="Arial" w:eastAsia="Times New Roman" w:hAnsi="Arial" w:cs="Arial"/>
          <w:color w:val="FFFFFF"/>
          <w:sz w:val="20"/>
          <w:szCs w:val="20"/>
        </w:rPr>
        <w:t xml:space="preserve"> · </w:t>
      </w:r>
      <w:hyperlink r:id="rId14" w:history="1">
        <w:r w:rsidRPr="00CC5259">
          <w:rPr>
            <w:rFonts w:ascii="Arial" w:eastAsia="Times New Roman" w:hAnsi="Arial" w:cs="Arial"/>
            <w:color w:val="0000FF"/>
            <w:sz w:val="20"/>
            <w:u w:val="single"/>
          </w:rPr>
          <w:t>Help</w:t>
        </w:r>
      </w:hyperlink>
      <w:r w:rsidRPr="00CC5259">
        <w:rPr>
          <w:rFonts w:ascii="Arial" w:eastAsia="Times New Roman" w:hAnsi="Arial" w:cs="Arial"/>
          <w:color w:val="FFFFFF"/>
          <w:sz w:val="20"/>
          <w:szCs w:val="20"/>
        </w:rPr>
        <w:t xml:space="preserve"> · </w:t>
      </w:r>
      <w:hyperlink r:id="rId15" w:history="1">
        <w:r w:rsidRPr="00CC5259">
          <w:rPr>
            <w:rFonts w:ascii="Arial" w:eastAsia="Times New Roman" w:hAnsi="Arial" w:cs="Arial"/>
            <w:color w:val="0000FF"/>
            <w:sz w:val="20"/>
            <w:u w:val="single"/>
          </w:rPr>
          <w:t>Sign Out</w:t>
        </w:r>
      </w:hyperlink>
      <w:r w:rsidRPr="00CC5259">
        <w:rPr>
          <w:rFonts w:ascii="Arial" w:eastAsia="Times New Roman" w:hAnsi="Arial" w:cs="Arial"/>
          <w:color w:val="FFFFFF"/>
          <w:sz w:val="20"/>
          <w:szCs w:val="20"/>
        </w:rPr>
        <w:t xml:space="preserve"> · </w:t>
      </w:r>
      <w:r>
        <w:rPr>
          <w:rFonts w:ascii="Arial" w:eastAsia="Times New Roman" w:hAnsi="Arial" w:cs="Arial"/>
          <w:noProof/>
          <w:color w:val="0000FF"/>
          <w:sz w:val="20"/>
          <w:szCs w:val="20"/>
        </w:rPr>
        <w:drawing>
          <wp:inline distT="0" distB="0" distL="0" distR="0">
            <wp:extent cx="786765" cy="191135"/>
            <wp:effectExtent l="19050" t="0" r="0" b="0"/>
            <wp:docPr id="4" name="Picture 4" descr="wikispaces">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kispaces">
                      <a:hlinkClick r:id="rId16"/>
                    </pic:cNvPr>
                    <pic:cNvPicPr>
                      <a:picLocks noChangeAspect="1" noChangeArrowheads="1"/>
                    </pic:cNvPicPr>
                  </pic:nvPicPr>
                  <pic:blipFill>
                    <a:blip r:embed="rId17" cstate="print"/>
                    <a:srcRect/>
                    <a:stretch>
                      <a:fillRect/>
                    </a:stretch>
                  </pic:blipFill>
                  <pic:spPr bwMode="auto">
                    <a:xfrm>
                      <a:off x="0" y="0"/>
                      <a:ext cx="786765" cy="191135"/>
                    </a:xfrm>
                    <a:prstGeom prst="rect">
                      <a:avLst/>
                    </a:prstGeom>
                    <a:noFill/>
                    <a:ln w="9525">
                      <a:noFill/>
                      <a:miter lim="800000"/>
                      <a:headEnd/>
                      <a:tailEnd/>
                    </a:ln>
                  </pic:spPr>
                </pic:pic>
              </a:graphicData>
            </a:graphic>
          </wp:inline>
        </w:drawing>
      </w:r>
    </w:p>
    <w:p w:rsidR="00CC5259" w:rsidRPr="00CC5259" w:rsidRDefault="00CC5259" w:rsidP="00CC5259">
      <w:pPr>
        <w:spacing w:after="0" w:line="240" w:lineRule="auto"/>
        <w:rPr>
          <w:rFonts w:ascii="Arial" w:eastAsia="Times New Roman" w:hAnsi="Arial" w:cs="Arial"/>
        </w:rPr>
      </w:pPr>
      <w:r>
        <w:rPr>
          <w:rFonts w:ascii="Arial" w:eastAsia="Times New Roman" w:hAnsi="Arial" w:cs="Arial"/>
          <w:noProof/>
          <w:color w:val="0000FF"/>
        </w:rPr>
        <w:drawing>
          <wp:inline distT="0" distB="0" distL="0" distR="0">
            <wp:extent cx="223520" cy="191135"/>
            <wp:effectExtent l="0" t="0" r="5080" b="0"/>
            <wp:docPr id="5" name="Picture 5" descr="*">
              <a:hlinkClick xmlns:a="http://schemas.openxmlformats.org/drawingml/2006/main" r:id="rId18" tooltip="&quot;Add To Favorit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a:hlinkClick r:id="rId18" tooltip="&quot;Add To Favorites&quot;"/>
                    </pic:cNvPr>
                    <pic:cNvPicPr>
                      <a:picLocks noChangeAspect="1" noChangeArrowheads="1"/>
                    </pic:cNvPicPr>
                  </pic:nvPicPr>
                  <pic:blipFill>
                    <a:blip r:embed="rId19" cstate="print"/>
                    <a:srcRect/>
                    <a:stretch>
                      <a:fillRect/>
                    </a:stretch>
                  </pic:blipFill>
                  <pic:spPr bwMode="auto">
                    <a:xfrm>
                      <a:off x="0" y="0"/>
                      <a:ext cx="223520" cy="191135"/>
                    </a:xfrm>
                    <a:prstGeom prst="rect">
                      <a:avLst/>
                    </a:prstGeom>
                    <a:noFill/>
                    <a:ln w="9525">
                      <a:noFill/>
                      <a:miter lim="800000"/>
                      <a:headEnd/>
                      <a:tailEnd/>
                    </a:ln>
                  </pic:spPr>
                </pic:pic>
              </a:graphicData>
            </a:graphic>
          </wp:inline>
        </w:drawing>
      </w:r>
      <w:r w:rsidRPr="00CC5259">
        <w:rPr>
          <w:rFonts w:ascii="Arial" w:eastAsia="Times New Roman" w:hAnsi="Arial" w:cs="Arial"/>
          <w:color w:val="FFFFFF"/>
          <w:sz w:val="35"/>
        </w:rPr>
        <w:t>Task</w:t>
      </w:r>
      <w:r w:rsidRPr="00CC5259">
        <w:rPr>
          <w:rFonts w:ascii="Arial" w:eastAsia="Times New Roman" w:hAnsi="Arial" w:cs="Arial"/>
        </w:rPr>
        <w:t xml:space="preserve"> </w:t>
      </w:r>
    </w:p>
    <w:p w:rsidR="00CC5259" w:rsidRPr="00CC5259" w:rsidRDefault="00CC5259" w:rsidP="00CC5259">
      <w:pPr>
        <w:numPr>
          <w:ilvl w:val="0"/>
          <w:numId w:val="1"/>
        </w:numPr>
        <w:shd w:val="clear" w:color="auto" w:fill="CDE5D5"/>
        <w:spacing w:before="100" w:beforeAutospacing="1" w:after="100" w:afterAutospacing="1" w:line="240" w:lineRule="auto"/>
        <w:rPr>
          <w:rFonts w:ascii="Arial" w:eastAsia="Times New Roman" w:hAnsi="Arial" w:cs="Arial"/>
        </w:rPr>
      </w:pPr>
      <w:hyperlink r:id="rId20" w:history="1">
        <w:r w:rsidRPr="00CC5259">
          <w:rPr>
            <w:rFonts w:ascii="Arial" w:eastAsia="Times New Roman" w:hAnsi="Arial" w:cs="Arial"/>
            <w:color w:val="000000"/>
            <w:u w:val="single"/>
          </w:rPr>
          <w:t>page</w:t>
        </w:r>
        <w:r>
          <w:rPr>
            <w:rFonts w:ascii="Arial" w:eastAsia="Times New Roman" w:hAnsi="Arial" w:cs="Arial"/>
            <w:noProof/>
            <w:color w:val="000000"/>
          </w:rPr>
          <w:drawing>
            <wp:inline distT="0" distB="0" distL="0" distR="0">
              <wp:extent cx="138430" cy="138430"/>
              <wp:effectExtent l="19050" t="0" r="0" b="0"/>
              <wp:docPr id="6" name="WikiPageSubMenuControl" descr="submenu">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PageSubMenuControl" descr="submenu">
                        <a:hlinkClick r:id="rId20"/>
                      </pic:cNvPr>
                      <pic:cNvPicPr>
                        <a:picLocks noChangeAspect="1" noChangeArrowheads="1"/>
                      </pic:cNvPicPr>
                    </pic:nvPicPr>
                    <pic:blipFill>
                      <a:blip r:embed="rId21"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hyperlink>
      <w:r w:rsidRPr="00CC5259">
        <w:rPr>
          <w:rFonts w:ascii="Arial" w:eastAsia="Times New Roman" w:hAnsi="Arial" w:cs="Arial"/>
        </w:rPr>
        <w:t xml:space="preserve"> </w:t>
      </w:r>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2" w:history="1">
        <w:r w:rsidRPr="00CC5259">
          <w:rPr>
            <w:rFonts w:ascii="Arial" w:eastAsia="Times New Roman" w:hAnsi="Arial" w:cs="Arial"/>
            <w:color w:val="000000"/>
            <w:u w:val="single"/>
          </w:rPr>
          <w:t>Details and Tags</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3" w:history="1">
        <w:r w:rsidRPr="00CC5259">
          <w:rPr>
            <w:rFonts w:ascii="Arial" w:eastAsia="Times New Roman" w:hAnsi="Arial" w:cs="Arial"/>
            <w:color w:val="000000"/>
            <w:u w:val="single"/>
          </w:rPr>
          <w:t>Print</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4" w:history="1">
        <w:r w:rsidRPr="00CC5259">
          <w:rPr>
            <w:rFonts w:ascii="Arial" w:eastAsia="Times New Roman" w:hAnsi="Arial" w:cs="Arial"/>
            <w:color w:val="000000"/>
            <w:u w:val="single"/>
          </w:rPr>
          <w:t>PDF</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5" w:history="1">
        <w:proofErr w:type="spellStart"/>
        <w:r w:rsidRPr="00CC5259">
          <w:rPr>
            <w:rFonts w:ascii="Arial" w:eastAsia="Times New Roman" w:hAnsi="Arial" w:cs="Arial"/>
            <w:color w:val="000000"/>
            <w:u w:val="single"/>
          </w:rPr>
          <w:t>Backlinks</w:t>
        </w:r>
        <w:proofErr w:type="spellEnd"/>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6" w:history="1">
        <w:r w:rsidRPr="00CC5259">
          <w:rPr>
            <w:rFonts w:ascii="Arial" w:eastAsia="Times New Roman" w:hAnsi="Arial" w:cs="Arial"/>
            <w:color w:val="000000"/>
            <w:u w:val="single"/>
          </w:rPr>
          <w:t>Source</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7" w:history="1">
        <w:r w:rsidRPr="00CC5259">
          <w:rPr>
            <w:rFonts w:ascii="Arial" w:eastAsia="Times New Roman" w:hAnsi="Arial" w:cs="Arial"/>
            <w:color w:val="000000"/>
            <w:u w:val="single"/>
          </w:rPr>
          <w:t>Delete</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8" w:history="1">
        <w:r w:rsidRPr="00CC5259">
          <w:rPr>
            <w:rFonts w:ascii="Arial" w:eastAsia="Times New Roman" w:hAnsi="Arial" w:cs="Arial"/>
            <w:color w:val="000000"/>
            <w:u w:val="single"/>
          </w:rPr>
          <w:t>Rename</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29" w:history="1">
        <w:r w:rsidRPr="00CC5259">
          <w:rPr>
            <w:rFonts w:ascii="Arial" w:eastAsia="Times New Roman" w:hAnsi="Arial" w:cs="Arial"/>
            <w:color w:val="000000"/>
            <w:u w:val="single"/>
          </w:rPr>
          <w:t>Redirect</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30" w:history="1">
        <w:r w:rsidRPr="00CC5259">
          <w:rPr>
            <w:rFonts w:ascii="Arial" w:eastAsia="Times New Roman" w:hAnsi="Arial" w:cs="Arial"/>
            <w:color w:val="000000"/>
            <w:u w:val="single"/>
          </w:rPr>
          <w:t>Permissions</w:t>
        </w:r>
      </w:hyperlink>
    </w:p>
    <w:p w:rsidR="00CC5259" w:rsidRPr="00CC5259" w:rsidRDefault="00CC5259" w:rsidP="00CC5259">
      <w:pPr>
        <w:numPr>
          <w:ilvl w:val="1"/>
          <w:numId w:val="1"/>
        </w:numPr>
        <w:pBdr>
          <w:top w:val="single" w:sz="6" w:space="0" w:color="DDDDDD"/>
          <w:left w:val="single" w:sz="6" w:space="0" w:color="DDDDDD"/>
          <w:bottom w:val="single" w:sz="2" w:space="0" w:color="DDDDDD"/>
          <w:right w:val="single" w:sz="6" w:space="0" w:color="DDDDDD"/>
        </w:pBdr>
        <w:shd w:val="clear" w:color="auto" w:fill="FFFFFF"/>
        <w:spacing w:before="100" w:beforeAutospacing="1" w:after="100" w:afterAutospacing="1" w:line="240" w:lineRule="auto"/>
        <w:ind w:left="720"/>
        <w:rPr>
          <w:rFonts w:ascii="Arial" w:eastAsia="Times New Roman" w:hAnsi="Arial" w:cs="Arial"/>
        </w:rPr>
      </w:pPr>
      <w:hyperlink r:id="rId31" w:history="1">
        <w:r w:rsidRPr="00CC5259">
          <w:rPr>
            <w:rFonts w:ascii="Arial" w:eastAsia="Times New Roman" w:hAnsi="Arial" w:cs="Arial"/>
            <w:color w:val="000000"/>
            <w:u w:val="single"/>
          </w:rPr>
          <w:t>Lock</w:t>
        </w:r>
      </w:hyperlink>
    </w:p>
    <w:p w:rsidR="00CC5259" w:rsidRPr="00CC5259" w:rsidRDefault="00CC5259" w:rsidP="00CC5259">
      <w:pPr>
        <w:numPr>
          <w:ilvl w:val="0"/>
          <w:numId w:val="1"/>
        </w:numPr>
        <w:shd w:val="clear" w:color="auto" w:fill="0A4F21"/>
        <w:spacing w:before="100" w:beforeAutospacing="1" w:after="100" w:afterAutospacing="1" w:line="240" w:lineRule="auto"/>
        <w:rPr>
          <w:rFonts w:ascii="Arial" w:eastAsia="Times New Roman" w:hAnsi="Arial" w:cs="Arial"/>
        </w:rPr>
      </w:pPr>
      <w:hyperlink r:id="rId32" w:history="1">
        <w:r w:rsidRPr="00CC5259">
          <w:rPr>
            <w:rFonts w:ascii="Arial" w:eastAsia="Times New Roman" w:hAnsi="Arial" w:cs="Arial"/>
            <w:color w:val="FFFFFF"/>
            <w:u w:val="single"/>
          </w:rPr>
          <w:t>discussion</w:t>
        </w:r>
      </w:hyperlink>
    </w:p>
    <w:p w:rsidR="00CC5259" w:rsidRPr="00CC5259" w:rsidRDefault="00CC5259" w:rsidP="00CC5259">
      <w:pPr>
        <w:numPr>
          <w:ilvl w:val="0"/>
          <w:numId w:val="1"/>
        </w:numPr>
        <w:shd w:val="clear" w:color="auto" w:fill="0A4F21"/>
        <w:spacing w:before="100" w:beforeAutospacing="1" w:after="100" w:afterAutospacing="1" w:line="240" w:lineRule="auto"/>
        <w:rPr>
          <w:rFonts w:ascii="Arial" w:eastAsia="Times New Roman" w:hAnsi="Arial" w:cs="Arial"/>
        </w:rPr>
      </w:pPr>
      <w:hyperlink r:id="rId33" w:history="1">
        <w:r w:rsidRPr="00CC5259">
          <w:rPr>
            <w:rFonts w:ascii="Arial" w:eastAsia="Times New Roman" w:hAnsi="Arial" w:cs="Arial"/>
            <w:color w:val="FFFFFF"/>
            <w:u w:val="single"/>
          </w:rPr>
          <w:t>history</w:t>
        </w:r>
      </w:hyperlink>
    </w:p>
    <w:p w:rsidR="00CC5259" w:rsidRPr="00CC5259" w:rsidRDefault="00CC5259" w:rsidP="00CC5259">
      <w:pPr>
        <w:numPr>
          <w:ilvl w:val="0"/>
          <w:numId w:val="1"/>
        </w:numPr>
        <w:shd w:val="clear" w:color="auto" w:fill="0A4F21"/>
        <w:spacing w:before="100" w:beforeAutospacing="1" w:after="100" w:afterAutospacing="1" w:line="240" w:lineRule="auto"/>
        <w:rPr>
          <w:rFonts w:ascii="Arial" w:eastAsia="Times New Roman" w:hAnsi="Arial" w:cs="Arial"/>
        </w:rPr>
      </w:pPr>
      <w:hyperlink r:id="rId34" w:history="1">
        <w:r w:rsidRPr="00CC5259">
          <w:rPr>
            <w:rFonts w:ascii="Arial" w:eastAsia="Times New Roman" w:hAnsi="Arial" w:cs="Arial"/>
            <w:color w:val="FFFFFF"/>
            <w:u w:val="single"/>
          </w:rPr>
          <w:t>notify me</w:t>
        </w:r>
      </w:hyperlink>
    </w:p>
    <w:p w:rsidR="00CC5259" w:rsidRPr="00CC5259" w:rsidRDefault="00CC5259" w:rsidP="00CC5259">
      <w:pPr>
        <w:spacing w:after="0" w:line="240" w:lineRule="auto"/>
        <w:rPr>
          <w:rFonts w:ascii="Arial" w:eastAsia="Times New Roman" w:hAnsi="Arial" w:cs="Arial"/>
        </w:rPr>
      </w:pPr>
      <w:hyperlink r:id="rId35" w:tooltip="Edit This Page" w:history="1">
        <w:r w:rsidRPr="00CC5259">
          <w:rPr>
            <w:rFonts w:ascii="Arial" w:eastAsia="Times New Roman" w:hAnsi="Arial" w:cs="Arial"/>
            <w:color w:val="0000FF"/>
            <w:u w:val="single"/>
          </w:rPr>
          <w:t>Edit</w:t>
        </w:r>
      </w:hyperlink>
      <w:r w:rsidRPr="00CC5259">
        <w:rPr>
          <w:rFonts w:ascii="Arial" w:eastAsia="Times New Roman" w:hAnsi="Arial" w:cs="Arial"/>
        </w:rPr>
        <w:t xml:space="preserve"> </w:t>
      </w:r>
    </w:p>
    <w:p w:rsidR="00CC5259" w:rsidRPr="00CC5259" w:rsidRDefault="00CC5259" w:rsidP="00CC5259">
      <w:pPr>
        <w:numPr>
          <w:ilvl w:val="0"/>
          <w:numId w:val="2"/>
        </w:numPr>
        <w:shd w:val="clear" w:color="auto" w:fill="CDE5D5"/>
        <w:spacing w:before="100" w:beforeAutospacing="1" w:after="100" w:afterAutospacing="1" w:line="240" w:lineRule="auto"/>
        <w:ind w:left="0"/>
        <w:rPr>
          <w:rFonts w:ascii="Arial" w:eastAsia="Times New Roman" w:hAnsi="Arial" w:cs="Arial"/>
        </w:rPr>
      </w:pPr>
      <w:r>
        <w:rPr>
          <w:rFonts w:ascii="Arial" w:eastAsia="Times New Roman" w:hAnsi="Arial" w:cs="Arial"/>
          <w:noProof/>
          <w:color w:val="000000"/>
        </w:rPr>
        <w:drawing>
          <wp:inline distT="0" distB="0" distL="0" distR="0">
            <wp:extent cx="148590" cy="148590"/>
            <wp:effectExtent l="19050" t="0" r="3810" b="0"/>
            <wp:docPr id="7" name="Picture 7" descr="New Page">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age">
                      <a:hlinkClick r:id="rId36"/>
                    </pic:cNvPr>
                    <pic:cNvPicPr>
                      <a:picLocks noChangeAspect="1" noChangeArrowheads="1"/>
                    </pic:cNvPicPr>
                  </pic:nvPicPr>
                  <pic:blipFill>
                    <a:blip r:embed="rId37"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hyperlink r:id="rId38" w:history="1">
        <w:r w:rsidRPr="00CC5259">
          <w:rPr>
            <w:rFonts w:ascii="Arial" w:eastAsia="Times New Roman" w:hAnsi="Arial" w:cs="Arial"/>
            <w:color w:val="000000"/>
          </w:rPr>
          <w:t>New Page</w:t>
        </w:r>
      </w:hyperlink>
    </w:p>
    <w:p w:rsidR="00CC5259" w:rsidRPr="00CC5259" w:rsidRDefault="00CC5259" w:rsidP="00CC5259">
      <w:pPr>
        <w:numPr>
          <w:ilvl w:val="0"/>
          <w:numId w:val="2"/>
        </w:numPr>
        <w:shd w:val="clear" w:color="auto" w:fill="CDE5D5"/>
        <w:spacing w:before="100" w:beforeAutospacing="1" w:after="100" w:afterAutospacing="1" w:line="240" w:lineRule="auto"/>
        <w:ind w:left="0"/>
        <w:rPr>
          <w:rFonts w:ascii="Arial" w:eastAsia="Times New Roman" w:hAnsi="Arial" w:cs="Arial"/>
        </w:rPr>
      </w:pPr>
      <w:r>
        <w:rPr>
          <w:rFonts w:ascii="Arial" w:eastAsia="Times New Roman" w:hAnsi="Arial" w:cs="Arial"/>
          <w:noProof/>
          <w:color w:val="000000"/>
        </w:rPr>
        <w:drawing>
          <wp:inline distT="0" distB="0" distL="0" distR="0">
            <wp:extent cx="148590" cy="148590"/>
            <wp:effectExtent l="19050" t="0" r="3810" b="0"/>
            <wp:docPr id="8" name="Picture 8" descr="Recent Changes">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cent Changes">
                      <a:hlinkClick r:id="rId39"/>
                    </pic:cNvPr>
                    <pic:cNvPicPr>
                      <a:picLocks noChangeAspect="1" noChangeArrowheads="1"/>
                    </pic:cNvPicPr>
                  </pic:nvPicPr>
                  <pic:blipFill>
                    <a:blip r:embed="rId40"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hyperlink r:id="rId41" w:history="1">
        <w:r w:rsidRPr="00CC5259">
          <w:rPr>
            <w:rFonts w:ascii="Arial" w:eastAsia="Times New Roman" w:hAnsi="Arial" w:cs="Arial"/>
            <w:color w:val="000000"/>
          </w:rPr>
          <w:t>Recent Changes</w:t>
        </w:r>
      </w:hyperlink>
    </w:p>
    <w:p w:rsidR="00CC5259" w:rsidRPr="00CC5259" w:rsidRDefault="00CC5259" w:rsidP="00CC5259">
      <w:pPr>
        <w:numPr>
          <w:ilvl w:val="0"/>
          <w:numId w:val="2"/>
        </w:numPr>
        <w:shd w:val="clear" w:color="auto" w:fill="CDE5D5"/>
        <w:spacing w:before="100" w:beforeAutospacing="1" w:after="100" w:afterAutospacing="1" w:line="240" w:lineRule="auto"/>
        <w:ind w:left="0"/>
        <w:rPr>
          <w:rFonts w:ascii="Arial" w:eastAsia="Times New Roman" w:hAnsi="Arial" w:cs="Arial"/>
        </w:rPr>
      </w:pPr>
      <w:r>
        <w:rPr>
          <w:rFonts w:ascii="Arial" w:eastAsia="Times New Roman" w:hAnsi="Arial" w:cs="Arial"/>
          <w:noProof/>
          <w:color w:val="000000"/>
        </w:rPr>
        <w:drawing>
          <wp:inline distT="0" distB="0" distL="0" distR="0">
            <wp:extent cx="148590" cy="148590"/>
            <wp:effectExtent l="19050" t="0" r="3810" b="0"/>
            <wp:docPr id="9" name="Picture 9" descr="Manage Wiki">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nage Wiki">
                      <a:hlinkClick r:id="rId42"/>
                    </pic:cNvPr>
                    <pic:cNvPicPr>
                      <a:picLocks noChangeAspect="1" noChangeArrowheads="1"/>
                    </pic:cNvPicPr>
                  </pic:nvPicPr>
                  <pic:blipFill>
                    <a:blip r:embed="rId43"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hyperlink r:id="rId44" w:history="1">
        <w:r w:rsidRPr="00CC5259">
          <w:rPr>
            <w:rFonts w:ascii="Arial" w:eastAsia="Times New Roman" w:hAnsi="Arial" w:cs="Arial"/>
            <w:color w:val="000000"/>
          </w:rPr>
          <w:t>Manage Wiki</w:t>
        </w:r>
      </w:hyperlink>
    </w:p>
    <w:p w:rsidR="00CC5259" w:rsidRPr="00CC5259" w:rsidRDefault="00CC5259" w:rsidP="00CC5259">
      <w:pPr>
        <w:pBdr>
          <w:bottom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t>Top of Form</w:t>
      </w:r>
    </w:p>
    <w:p w:rsidR="00CC5259" w:rsidRPr="00CC5259" w:rsidRDefault="00CC5259" w:rsidP="00CC5259">
      <w:pPr>
        <w:shd w:val="clear" w:color="auto" w:fill="CDE5D5"/>
        <w:spacing w:after="0" w:line="240" w:lineRule="auto"/>
        <w:rPr>
          <w:rFonts w:ascii="Arial" w:eastAsia="Times New Roman" w:hAnsi="Arial" w:cs="Arial"/>
        </w:rPr>
      </w:pPr>
      <w:r w:rsidRPr="00CC5259">
        <w:rPr>
          <w:rFonts w:ascii="Arial" w:eastAsia="Times New Roman" w:hAnsi="Arial" w:cs="Aria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49.4pt;height:18.4pt" o:ole="">
            <v:imagedata r:id="rId45" o:title=""/>
          </v:shape>
          <w:control r:id="rId46" w:name="DefaultOcxName" w:shapeid="_x0000_i1117"/>
        </w:object>
      </w:r>
      <w:r w:rsidRPr="00CC5259">
        <w:rPr>
          <w:rFonts w:ascii="Arial" w:eastAsia="Times New Roman" w:hAnsi="Arial" w:cs="Arial"/>
        </w:rPr>
        <w:object w:dxaOrig="225" w:dyaOrig="225">
          <v:shape id="_x0000_i1116" type="#_x0000_t75" style="width:11.7pt;height:11.7pt" o:ole="">
            <v:imagedata r:id="rId47" o:title=""/>
          </v:shape>
          <w:control r:id="rId48" w:name="DefaultOcxName1" w:shapeid="_x0000_i1116"/>
        </w:object>
      </w:r>
    </w:p>
    <w:p w:rsidR="00CC5259" w:rsidRPr="00CC5259" w:rsidRDefault="00CC5259" w:rsidP="00CC5259">
      <w:pPr>
        <w:pBdr>
          <w:top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t>Bottom of Form</w:t>
      </w:r>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49" w:history="1">
        <w:r w:rsidRPr="00CC5259">
          <w:rPr>
            <w:rFonts w:ascii="Arial" w:eastAsia="Times New Roman" w:hAnsi="Arial" w:cs="Arial"/>
            <w:color w:val="000000"/>
          </w:rPr>
          <w:t>Home</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0" w:history="1">
        <w:r w:rsidRPr="00CC5259">
          <w:rPr>
            <w:rFonts w:ascii="Arial" w:eastAsia="Times New Roman" w:hAnsi="Arial" w:cs="Arial"/>
            <w:color w:val="000000"/>
          </w:rPr>
          <w:t>Choosing group members, choosing an area of recycling, and allocating group roles</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1" w:history="1">
        <w:r w:rsidRPr="00CC5259">
          <w:rPr>
            <w:rFonts w:ascii="Arial" w:eastAsia="Times New Roman" w:hAnsi="Arial" w:cs="Arial"/>
            <w:color w:val="000000"/>
          </w:rPr>
          <w:t>Conclusion</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2" w:history="1">
        <w:r w:rsidRPr="00CC5259">
          <w:rPr>
            <w:rFonts w:ascii="Arial" w:eastAsia="Times New Roman" w:hAnsi="Arial" w:cs="Arial"/>
            <w:color w:val="000000"/>
          </w:rPr>
          <w:t>Credits</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3" w:history="1">
        <w:r w:rsidRPr="00CC5259">
          <w:rPr>
            <w:rFonts w:ascii="Arial" w:eastAsia="Times New Roman" w:hAnsi="Arial" w:cs="Arial"/>
            <w:color w:val="000000"/>
          </w:rPr>
          <w:t>Evaluation</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4" w:history="1">
        <w:r w:rsidRPr="00CC5259">
          <w:rPr>
            <w:rFonts w:ascii="Arial" w:eastAsia="Times New Roman" w:hAnsi="Arial" w:cs="Arial"/>
            <w:color w:val="000000"/>
          </w:rPr>
          <w:t>Home page</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5" w:history="1">
        <w:r w:rsidRPr="00CC5259">
          <w:rPr>
            <w:rFonts w:ascii="Arial" w:eastAsia="Times New Roman" w:hAnsi="Arial" w:cs="Arial"/>
            <w:color w:val="000000"/>
          </w:rPr>
          <w:t>Introduction</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6" w:history="1">
        <w:r w:rsidRPr="00CC5259">
          <w:rPr>
            <w:rFonts w:ascii="Arial" w:eastAsia="Times New Roman" w:hAnsi="Arial" w:cs="Arial"/>
            <w:color w:val="000000"/>
          </w:rPr>
          <w:t>Process</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7" w:history="1">
        <w:r w:rsidRPr="00CC5259">
          <w:rPr>
            <w:rFonts w:ascii="Arial" w:eastAsia="Times New Roman" w:hAnsi="Arial" w:cs="Arial"/>
            <w:color w:val="000000"/>
          </w:rPr>
          <w:t>Task</w:t>
        </w:r>
      </w:hyperlink>
    </w:p>
    <w:p w:rsidR="00CC5259" w:rsidRPr="00CC5259" w:rsidRDefault="00CC5259" w:rsidP="00CC5259">
      <w:pPr>
        <w:numPr>
          <w:ilvl w:val="0"/>
          <w:numId w:val="3"/>
        </w:numPr>
        <w:shd w:val="clear" w:color="auto" w:fill="CDE5D5"/>
        <w:spacing w:before="100" w:beforeAutospacing="1" w:after="100" w:afterAutospacing="1" w:line="240" w:lineRule="auto"/>
        <w:rPr>
          <w:rFonts w:ascii="Arial" w:eastAsia="Times New Roman" w:hAnsi="Arial" w:cs="Arial"/>
        </w:rPr>
      </w:pPr>
      <w:hyperlink r:id="rId58" w:history="1">
        <w:r w:rsidRPr="00CC5259">
          <w:rPr>
            <w:rFonts w:ascii="Arial" w:eastAsia="Times New Roman" w:hAnsi="Arial" w:cs="Arial"/>
            <w:color w:val="000000"/>
          </w:rPr>
          <w:t>Teacher's Page</w:t>
        </w:r>
      </w:hyperlink>
    </w:p>
    <w:p w:rsidR="00CC5259" w:rsidRPr="00CC5259" w:rsidRDefault="00CC5259" w:rsidP="00CC5259">
      <w:pPr>
        <w:shd w:val="clear" w:color="auto" w:fill="CDE5D5"/>
        <w:spacing w:after="0" w:line="240" w:lineRule="auto"/>
        <w:jc w:val="center"/>
        <w:rPr>
          <w:rFonts w:ascii="Arial" w:eastAsia="Times New Roman" w:hAnsi="Arial" w:cs="Arial"/>
        </w:rPr>
      </w:pPr>
      <w:hyperlink r:id="rId59" w:history="1">
        <w:proofErr w:type="gramStart"/>
        <w:r w:rsidRPr="00CC5259">
          <w:rPr>
            <w:rFonts w:ascii="Arial" w:eastAsia="Times New Roman" w:hAnsi="Arial" w:cs="Arial"/>
            <w:color w:val="666666"/>
            <w:sz w:val="18"/>
            <w:szCs w:val="18"/>
          </w:rPr>
          <w:t>edit</w:t>
        </w:r>
        <w:proofErr w:type="gramEnd"/>
        <w:r w:rsidRPr="00CC5259">
          <w:rPr>
            <w:rFonts w:ascii="Arial" w:eastAsia="Times New Roman" w:hAnsi="Arial" w:cs="Arial"/>
            <w:color w:val="666666"/>
            <w:sz w:val="18"/>
            <w:szCs w:val="18"/>
          </w:rPr>
          <w:t xml:space="preserve"> navigation</w:t>
        </w:r>
      </w:hyperlink>
    </w:p>
    <w:tbl>
      <w:tblPr>
        <w:tblW w:w="5000" w:type="pct"/>
        <w:tblCellSpacing w:w="0" w:type="dxa"/>
        <w:tblCellMar>
          <w:left w:w="0" w:type="dxa"/>
          <w:right w:w="0" w:type="dxa"/>
        </w:tblCellMar>
        <w:tblLook w:val="04A0"/>
      </w:tblPr>
      <w:tblGrid>
        <w:gridCol w:w="84"/>
        <w:gridCol w:w="9222"/>
        <w:gridCol w:w="84"/>
      </w:tblGrid>
      <w:tr w:rsidR="00CC5259" w:rsidRPr="00CC5259" w:rsidTr="00CC5259">
        <w:trPr>
          <w:tblCellSpacing w:w="0" w:type="dxa"/>
        </w:trPr>
        <w:tc>
          <w:tcPr>
            <w:tcW w:w="84" w:type="dxa"/>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rPr>
            </w:pPr>
          </w:p>
        </w:tc>
        <w:tc>
          <w:tcPr>
            <w:tcW w:w="0" w:type="auto"/>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rPr>
            </w:pPr>
          </w:p>
        </w:tc>
        <w:tc>
          <w:tcPr>
            <w:tcW w:w="84" w:type="dxa"/>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rPr>
            </w:pPr>
          </w:p>
        </w:tc>
      </w:tr>
      <w:tr w:rsidR="00CC5259" w:rsidRPr="00CC5259" w:rsidTr="00CC5259">
        <w:trPr>
          <w:trHeight w:val="50"/>
          <w:tblCellSpacing w:w="0" w:type="dxa"/>
        </w:trPr>
        <w:tc>
          <w:tcPr>
            <w:tcW w:w="84" w:type="dxa"/>
            <w:shd w:val="clear" w:color="auto" w:fill="auto"/>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sz w:val="6"/>
              </w:rPr>
            </w:pPr>
          </w:p>
        </w:tc>
        <w:tc>
          <w:tcPr>
            <w:tcW w:w="0" w:type="auto"/>
            <w:shd w:val="clear" w:color="auto" w:fill="auto"/>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sz w:val="6"/>
              </w:rPr>
            </w:pPr>
          </w:p>
        </w:tc>
        <w:tc>
          <w:tcPr>
            <w:tcW w:w="84" w:type="dxa"/>
            <w:shd w:val="clear" w:color="auto" w:fill="auto"/>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sz w:val="6"/>
              </w:rPr>
            </w:pPr>
          </w:p>
        </w:tc>
      </w:tr>
      <w:tr w:rsidR="00CC5259" w:rsidRPr="00CC5259" w:rsidTr="00CC5259">
        <w:trPr>
          <w:tblCellSpacing w:w="0" w:type="dxa"/>
        </w:trPr>
        <w:tc>
          <w:tcPr>
            <w:tcW w:w="84" w:type="dxa"/>
            <w:shd w:val="clear" w:color="auto" w:fill="auto"/>
            <w:tcMar>
              <w:top w:w="15" w:type="dxa"/>
              <w:left w:w="15" w:type="dxa"/>
              <w:bottom w:w="15" w:type="dxa"/>
              <w:right w:w="15" w:type="dxa"/>
            </w:tcMar>
            <w:vAlign w:val="center"/>
            <w:hideMark/>
          </w:tcPr>
          <w:p w:rsidR="00CC5259" w:rsidRPr="00CC5259" w:rsidRDefault="00CC5259" w:rsidP="00CC5259">
            <w:pPr>
              <w:spacing w:after="0" w:line="240" w:lineRule="auto"/>
              <w:rPr>
                <w:rFonts w:ascii="Arial" w:eastAsia="Times New Roman" w:hAnsi="Arial" w:cs="Arial"/>
              </w:rPr>
            </w:pPr>
          </w:p>
        </w:tc>
        <w:tc>
          <w:tcPr>
            <w:tcW w:w="0" w:type="auto"/>
            <w:shd w:val="clear" w:color="auto" w:fill="FFFFFF"/>
            <w:tcMar>
              <w:top w:w="251" w:type="dxa"/>
              <w:left w:w="251" w:type="dxa"/>
              <w:bottom w:w="251" w:type="dxa"/>
              <w:right w:w="251" w:type="dxa"/>
            </w:tcMar>
            <w:vAlign w:val="center"/>
            <w:hideMark/>
          </w:tcPr>
          <w:p w:rsidR="00CC5259" w:rsidRPr="00CC5259" w:rsidRDefault="00CC5259" w:rsidP="00CC5259">
            <w:pPr>
              <w:spacing w:after="0" w:line="240" w:lineRule="auto"/>
              <w:jc w:val="center"/>
              <w:textAlignment w:val="top"/>
              <w:rPr>
                <w:rFonts w:ascii="Arial" w:eastAsia="Times New Roman" w:hAnsi="Arial" w:cs="Arial"/>
              </w:rPr>
            </w:pPr>
            <w:hyperlink r:id="rId60" w:history="1">
              <w:r w:rsidRPr="00CC5259">
                <w:rPr>
                  <w:rFonts w:ascii="Arial" w:eastAsia="Times New Roman" w:hAnsi="Arial" w:cs="Arial"/>
                  <w:color w:val="0000FF"/>
                  <w:u w:val="single"/>
                </w:rPr>
                <w:t>Turn ads off - $5/month</w:t>
              </w:r>
            </w:hyperlink>
          </w:p>
          <w:tbl>
            <w:tblPr>
              <w:tblW w:w="0" w:type="auto"/>
              <w:tblBorders>
                <w:top w:val="single" w:sz="6" w:space="0" w:color="E0E0E0"/>
                <w:right w:val="single" w:sz="6" w:space="0" w:color="E0E0E0"/>
              </w:tblBorders>
              <w:tblCellMar>
                <w:left w:w="0" w:type="dxa"/>
                <w:right w:w="0" w:type="dxa"/>
              </w:tblCellMar>
              <w:tblLook w:val="04A0"/>
            </w:tblPr>
            <w:tblGrid>
              <w:gridCol w:w="2414"/>
              <w:gridCol w:w="5658"/>
              <w:gridCol w:w="632"/>
            </w:tblGrid>
            <w:tr w:rsidR="00CC5259" w:rsidRPr="00CC5259" w:rsidTr="00CC5259">
              <w:tc>
                <w:tcPr>
                  <w:tcW w:w="0" w:type="auto"/>
                  <w:tcBorders>
                    <w:left w:val="single" w:sz="6" w:space="0" w:color="E0E0E0"/>
                    <w:bottom w:val="single" w:sz="6" w:space="0" w:color="E0E0E0"/>
                  </w:tcBorders>
                  <w:tcMar>
                    <w:top w:w="72" w:type="dxa"/>
                    <w:left w:w="0" w:type="dxa"/>
                    <w:bottom w:w="72" w:type="dxa"/>
                    <w:right w:w="96" w:type="dxa"/>
                  </w:tcMar>
                  <w:vAlign w:val="center"/>
                  <w:hideMark/>
                </w:tcPr>
                <w:p w:rsidR="00CC5259" w:rsidRPr="00CC5259" w:rsidRDefault="00CC5259" w:rsidP="00CC5259">
                  <w:pPr>
                    <w:spacing w:after="240" w:line="240" w:lineRule="auto"/>
                    <w:rPr>
                      <w:rFonts w:ascii="Arial" w:eastAsia="Times New Roman" w:hAnsi="Arial" w:cs="Arial"/>
                      <w:b/>
                      <w:bCs/>
                      <w:color w:val="4F4F4F"/>
                    </w:rPr>
                  </w:pPr>
                  <w:r w:rsidRPr="00CC5259">
                    <w:rPr>
                      <w:rFonts w:ascii="Arial" w:eastAsia="Times New Roman" w:hAnsi="Arial" w:cs="Arial"/>
                    </w:rPr>
                    <w:lastRenderedPageBreak/>
                    <w:pict/>
                  </w:r>
                  <w:r w:rsidRPr="00CC5259">
                    <w:rPr>
                      <w:rFonts w:ascii="Arial" w:eastAsia="Times New Roman" w:hAnsi="Arial" w:cs="Arial"/>
                    </w:rPr>
                    <w:pict/>
                  </w:r>
                  <w:r w:rsidRPr="00CC5259">
                    <w:rPr>
                      <w:rFonts w:ascii="Arial" w:eastAsia="Times New Roman" w:hAnsi="Arial" w:cs="Arial"/>
                    </w:rPr>
                    <w:pict/>
                  </w:r>
                  <w:r w:rsidRPr="00CC5259">
                    <w:rPr>
                      <w:rFonts w:ascii="Arial" w:eastAsia="Times New Roman" w:hAnsi="Arial" w:cs="Arial"/>
                    </w:rPr>
                    <w:pict/>
                  </w:r>
                  <w:r w:rsidRPr="00CC5259">
                    <w:rPr>
                      <w:rFonts w:ascii="Arial" w:eastAsia="Times New Roman" w:hAnsi="Arial" w:cs="Arial"/>
                    </w:rPr>
                    <w:pict/>
                  </w:r>
                  <w:r w:rsidRPr="00CC5259">
                    <w:rPr>
                      <w:rFonts w:ascii="Arial" w:eastAsia="Times New Roman" w:hAnsi="Arial" w:cs="Arial"/>
                    </w:rPr>
                    <w:pict/>
                  </w:r>
                  <w:r w:rsidRPr="00CC5259">
                    <w:rPr>
                      <w:rFonts w:ascii="Arial" w:eastAsia="Times New Roman" w:hAnsi="Arial" w:cs="Arial"/>
                      <w:b/>
                      <w:bCs/>
                      <w:color w:val="4F4F4F"/>
                    </w:rPr>
                    <w:t>Details</w:t>
                  </w:r>
                </w:p>
              </w:tc>
              <w:tc>
                <w:tcPr>
                  <w:tcW w:w="0" w:type="auto"/>
                  <w:tcBorders>
                    <w:left w:val="single" w:sz="6" w:space="0" w:color="E0E0E0"/>
                    <w:bottom w:val="single" w:sz="6" w:space="0" w:color="E0E0E0"/>
                  </w:tcBorders>
                  <w:tcMar>
                    <w:top w:w="72" w:type="dxa"/>
                    <w:left w:w="192" w:type="dxa"/>
                    <w:bottom w:w="72" w:type="dxa"/>
                    <w:right w:w="192" w:type="dxa"/>
                  </w:tcMar>
                  <w:vAlign w:val="center"/>
                  <w:hideMark/>
                </w:tcPr>
                <w:p w:rsidR="00CC5259" w:rsidRPr="00CC5259" w:rsidRDefault="00CC5259" w:rsidP="00CC5259">
                  <w:pPr>
                    <w:spacing w:after="240" w:line="240" w:lineRule="auto"/>
                    <w:rPr>
                      <w:rFonts w:ascii="Arial" w:eastAsia="Times New Roman" w:hAnsi="Arial" w:cs="Arial"/>
                      <w:color w:val="404040"/>
                    </w:rPr>
                  </w:pPr>
                  <w:r w:rsidRPr="00CC5259">
                    <w:rPr>
                      <w:rFonts w:ascii="Arial" w:eastAsia="Times New Roman" w:hAnsi="Arial" w:cs="Arial"/>
                      <w:color w:val="404040"/>
                    </w:rPr>
                    <w:t xml:space="preserve">last edit by </w:t>
                  </w:r>
                  <w:r>
                    <w:rPr>
                      <w:rFonts w:ascii="Arial" w:eastAsia="Times New Roman" w:hAnsi="Arial" w:cs="Arial"/>
                      <w:noProof/>
                      <w:color w:val="0000FF"/>
                    </w:rPr>
                    <w:drawing>
                      <wp:inline distT="0" distB="0" distL="0" distR="0">
                        <wp:extent cx="148590" cy="148590"/>
                        <wp:effectExtent l="19050" t="0" r="3810" b="0"/>
                        <wp:docPr id="16" name="Picture 16" descr="joshlatrobe">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shlatrobe">
                                  <a:hlinkClick r:id="rId61"/>
                                </pic:cNvPr>
                                <pic:cNvPicPr>
                                  <a:picLocks noChangeAspect="1" noChangeArrowheads="1"/>
                                </pic:cNvPicPr>
                              </pic:nvPicPr>
                              <pic:blipFill>
                                <a:blip r:embed="rId62" cstate="print"/>
                                <a:srcRect/>
                                <a:stretch>
                                  <a:fillRect/>
                                </a:stretch>
                              </pic:blipFill>
                              <pic:spPr bwMode="auto">
                                <a:xfrm>
                                  <a:off x="0" y="0"/>
                                  <a:ext cx="148590" cy="148590"/>
                                </a:xfrm>
                                <a:prstGeom prst="rect">
                                  <a:avLst/>
                                </a:prstGeom>
                                <a:noFill/>
                                <a:ln w="9525">
                                  <a:noFill/>
                                  <a:miter lim="800000"/>
                                  <a:headEnd/>
                                  <a:tailEnd/>
                                </a:ln>
                              </pic:spPr>
                            </pic:pic>
                          </a:graphicData>
                        </a:graphic>
                      </wp:inline>
                    </w:drawing>
                  </w:r>
                  <w:hyperlink r:id="rId63" w:history="1">
                    <w:proofErr w:type="spellStart"/>
                    <w:r w:rsidRPr="00CC5259">
                      <w:rPr>
                        <w:rFonts w:ascii="Arial" w:eastAsia="Times New Roman" w:hAnsi="Arial" w:cs="Arial"/>
                        <w:color w:val="0000FF"/>
                      </w:rPr>
                      <w:t>joshlatrobe</w:t>
                    </w:r>
                    <w:proofErr w:type="spellEnd"/>
                  </w:hyperlink>
                  <w:r w:rsidRPr="00CC5259">
                    <w:rPr>
                      <w:rFonts w:ascii="Arial" w:eastAsia="Times New Roman" w:hAnsi="Arial" w:cs="Arial"/>
                      <w:color w:val="404040"/>
                    </w:rPr>
                    <w:t xml:space="preserve"> </w:t>
                  </w:r>
                  <w:hyperlink r:id="rId64" w:history="1">
                    <w:r w:rsidRPr="00CC5259">
                      <w:rPr>
                        <w:rFonts w:ascii="Arial" w:eastAsia="Times New Roman" w:hAnsi="Arial" w:cs="Arial"/>
                        <w:color w:val="0000FF"/>
                      </w:rPr>
                      <w:t>Aug 7, 2010 5:25 pm</w:t>
                    </w:r>
                  </w:hyperlink>
                  <w:r w:rsidRPr="00CC5259">
                    <w:rPr>
                      <w:rFonts w:ascii="Arial" w:eastAsia="Times New Roman" w:hAnsi="Arial" w:cs="Arial"/>
                      <w:color w:val="404040"/>
                    </w:rPr>
                    <w:t xml:space="preserve"> - </w:t>
                  </w:r>
                  <w:hyperlink r:id="rId65" w:history="1">
                    <w:r w:rsidRPr="00CC5259">
                      <w:rPr>
                        <w:rFonts w:ascii="Arial" w:eastAsia="Times New Roman" w:hAnsi="Arial" w:cs="Arial"/>
                        <w:color w:val="0000FF"/>
                      </w:rPr>
                      <w:t>3 revisions</w:t>
                    </w:r>
                  </w:hyperlink>
                  <w:r w:rsidRPr="00CC5259">
                    <w:rPr>
                      <w:rFonts w:ascii="Arial" w:eastAsia="Times New Roman" w:hAnsi="Arial" w:cs="Arial"/>
                      <w:color w:val="404040"/>
                    </w:rPr>
                    <w:t xml:space="preserve"> </w:t>
                  </w:r>
                </w:p>
              </w:tc>
              <w:tc>
                <w:tcPr>
                  <w:tcW w:w="0" w:type="auto"/>
                  <w:tcBorders>
                    <w:left w:val="single" w:sz="6" w:space="0" w:color="E0E0E0"/>
                    <w:bottom w:val="single" w:sz="6" w:space="0" w:color="E0E0E0"/>
                  </w:tcBorders>
                  <w:tcMar>
                    <w:top w:w="72" w:type="dxa"/>
                    <w:left w:w="192" w:type="dxa"/>
                    <w:bottom w:w="72" w:type="dxa"/>
                    <w:right w:w="192" w:type="dxa"/>
                  </w:tcMar>
                  <w:vAlign w:val="center"/>
                  <w:hideMark/>
                </w:tcPr>
                <w:p w:rsidR="00CC5259" w:rsidRPr="00CC5259" w:rsidRDefault="00CC5259" w:rsidP="00CC5259">
                  <w:pPr>
                    <w:spacing w:after="240" w:line="240" w:lineRule="auto"/>
                    <w:jc w:val="right"/>
                    <w:rPr>
                      <w:rFonts w:ascii="Arial" w:eastAsia="Times New Roman" w:hAnsi="Arial" w:cs="Arial"/>
                      <w:color w:val="404040"/>
                    </w:rPr>
                  </w:pPr>
                  <w:r>
                    <w:rPr>
                      <w:rFonts w:ascii="Arial" w:eastAsia="Times New Roman" w:hAnsi="Arial" w:cs="Arial"/>
                      <w:noProof/>
                      <w:color w:val="0000FF"/>
                    </w:rPr>
                    <w:drawing>
                      <wp:inline distT="0" distB="0" distL="0" distR="0">
                        <wp:extent cx="138430" cy="138430"/>
                        <wp:effectExtent l="19050" t="0" r="0" b="0"/>
                        <wp:docPr id="17" name="Picture 17" descr="hide detail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ide details">
                                  <a:hlinkClick r:id="rId20"/>
                                </pic:cNvPr>
                                <pic:cNvPicPr>
                                  <a:picLocks noChangeAspect="1" noChangeArrowheads="1"/>
                                </pic:cNvPicPr>
                              </pic:nvPicPr>
                              <pic:blipFill>
                                <a:blip r:embed="rId66"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tc>
            </w:tr>
            <w:tr w:rsidR="00CC5259" w:rsidRPr="00CC5259" w:rsidTr="00CC5259">
              <w:tc>
                <w:tcPr>
                  <w:tcW w:w="0" w:type="auto"/>
                  <w:tcBorders>
                    <w:left w:val="single" w:sz="6" w:space="0" w:color="E0E0E0"/>
                    <w:bottom w:val="single" w:sz="6" w:space="0" w:color="E0E0E0"/>
                  </w:tcBorders>
                  <w:tcMar>
                    <w:top w:w="72" w:type="dxa"/>
                    <w:left w:w="0" w:type="dxa"/>
                    <w:bottom w:w="72" w:type="dxa"/>
                    <w:right w:w="96" w:type="dxa"/>
                  </w:tcMar>
                  <w:vAlign w:val="center"/>
                  <w:hideMark/>
                </w:tcPr>
                <w:p w:rsidR="00CC5259" w:rsidRPr="00CC5259" w:rsidRDefault="00CC5259" w:rsidP="00CC5259">
                  <w:pPr>
                    <w:spacing w:after="240" w:line="240" w:lineRule="auto"/>
                    <w:rPr>
                      <w:rFonts w:ascii="Arial" w:eastAsia="Times New Roman" w:hAnsi="Arial" w:cs="Arial"/>
                      <w:b/>
                      <w:bCs/>
                      <w:color w:val="4F4F4F"/>
                    </w:rPr>
                  </w:pPr>
                  <w:r w:rsidRPr="00CC5259">
                    <w:rPr>
                      <w:rFonts w:ascii="Arial" w:eastAsia="Times New Roman" w:hAnsi="Arial" w:cs="Arial"/>
                      <w:b/>
                      <w:bCs/>
                      <w:color w:val="4F4F4F"/>
                    </w:rPr>
                    <w:t>Tags</w:t>
                  </w:r>
                </w:p>
              </w:tc>
              <w:tc>
                <w:tcPr>
                  <w:tcW w:w="0" w:type="auto"/>
                  <w:tcBorders>
                    <w:left w:val="single" w:sz="6" w:space="0" w:color="E0E0E0"/>
                    <w:bottom w:val="single" w:sz="6" w:space="0" w:color="E0E0E0"/>
                  </w:tcBorders>
                  <w:tcMar>
                    <w:top w:w="72" w:type="dxa"/>
                    <w:left w:w="192" w:type="dxa"/>
                    <w:bottom w:w="72" w:type="dxa"/>
                    <w:right w:w="192" w:type="dxa"/>
                  </w:tcMar>
                  <w:vAlign w:val="center"/>
                  <w:hideMark/>
                </w:tcPr>
                <w:p w:rsidR="00CC5259" w:rsidRPr="00CC5259" w:rsidRDefault="00CC5259" w:rsidP="00CC5259">
                  <w:pPr>
                    <w:pBdr>
                      <w:bottom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t>Top of Form</w:t>
                  </w:r>
                </w:p>
                <w:p w:rsidR="00CC5259" w:rsidRPr="00CC5259" w:rsidRDefault="00CC5259" w:rsidP="00CC5259">
                  <w:pPr>
                    <w:spacing w:after="240" w:line="240" w:lineRule="auto"/>
                    <w:rPr>
                      <w:rFonts w:ascii="Arial" w:eastAsia="Times New Roman" w:hAnsi="Arial" w:cs="Arial"/>
                      <w:color w:val="404040"/>
                    </w:rPr>
                  </w:pPr>
                  <w:r w:rsidRPr="00CC5259">
                    <w:rPr>
                      <w:rFonts w:ascii="Arial" w:eastAsia="Times New Roman" w:hAnsi="Arial" w:cs="Arial"/>
                      <w:color w:val="404040"/>
                    </w:rPr>
                    <w:object w:dxaOrig="225" w:dyaOrig="225">
                      <v:shape id="_x0000_i1115" type="#_x0000_t75" style="width:1in;height:18.4pt" o:ole="">
                        <v:imagedata r:id="rId67" o:title=""/>
                      </v:shape>
                      <w:control r:id="rId68" w:name="DefaultOcxName2" w:shapeid="_x0000_i1115"/>
                    </w:object>
                  </w:r>
                </w:p>
                <w:p w:rsidR="00CC5259" w:rsidRPr="00CC5259" w:rsidRDefault="00CC5259" w:rsidP="00CC5259">
                  <w:pPr>
                    <w:numPr>
                      <w:ilvl w:val="0"/>
                      <w:numId w:val="4"/>
                    </w:numPr>
                    <w:spacing w:before="100" w:beforeAutospacing="1" w:after="100" w:afterAutospacing="1" w:line="240" w:lineRule="auto"/>
                    <w:ind w:left="0"/>
                    <w:rPr>
                      <w:rFonts w:ascii="Arial" w:eastAsia="Times New Roman" w:hAnsi="Arial" w:cs="Arial"/>
                      <w:color w:val="404040"/>
                    </w:rPr>
                  </w:pPr>
                  <w:r w:rsidRPr="00CC5259">
                    <w:rPr>
                      <w:rFonts w:ascii="Arial" w:eastAsia="Times New Roman" w:hAnsi="Arial" w:cs="Arial"/>
                      <w:color w:val="404040"/>
                    </w:rPr>
                    <w:t>none</w:t>
                  </w:r>
                </w:p>
                <w:p w:rsidR="00CC5259" w:rsidRPr="00CC5259" w:rsidRDefault="00CC5259" w:rsidP="00CC5259">
                  <w:pPr>
                    <w:spacing w:after="0" w:line="240" w:lineRule="auto"/>
                    <w:rPr>
                      <w:rFonts w:ascii="Arial" w:eastAsia="Times New Roman" w:hAnsi="Arial" w:cs="Arial"/>
                      <w:color w:val="404040"/>
                    </w:rPr>
                  </w:pPr>
                  <w:hyperlink r:id="rId69" w:history="1">
                    <w:r w:rsidRPr="00CC5259">
                      <w:rPr>
                        <w:rFonts w:ascii="Arial" w:eastAsia="Times New Roman" w:hAnsi="Arial" w:cs="Arial"/>
                        <w:color w:val="000000"/>
                        <w:shd w:val="clear" w:color="auto" w:fill="DDDDDD"/>
                      </w:rPr>
                      <w:t>edit</w:t>
                    </w:r>
                  </w:hyperlink>
                  <w:r w:rsidRPr="00CC5259">
                    <w:rPr>
                      <w:rFonts w:ascii="Arial" w:eastAsia="Times New Roman" w:hAnsi="Arial" w:cs="Arial"/>
                      <w:color w:val="404040"/>
                    </w:rPr>
                    <w:t xml:space="preserve"> </w:t>
                  </w:r>
                </w:p>
                <w:p w:rsidR="00CC5259" w:rsidRPr="00CC5259" w:rsidRDefault="00CC5259" w:rsidP="00CC5259">
                  <w:pPr>
                    <w:spacing w:after="0" w:line="240" w:lineRule="auto"/>
                    <w:rPr>
                      <w:rFonts w:ascii="Arial" w:eastAsia="Times New Roman" w:hAnsi="Arial" w:cs="Arial"/>
                      <w:vanish/>
                      <w:color w:val="404040"/>
                    </w:rPr>
                  </w:pPr>
                  <w:r w:rsidRPr="00CC5259">
                    <w:rPr>
                      <w:rFonts w:ascii="Arial" w:eastAsia="Times New Roman" w:hAnsi="Arial" w:cs="Arial"/>
                      <w:vanish/>
                      <w:color w:val="404040"/>
                    </w:rPr>
                    <w:object w:dxaOrig="225" w:dyaOrig="225">
                      <v:shape id="_x0000_i1114" type="#_x0000_t75" style="width:1in;height:18.4pt" o:ole="">
                        <v:imagedata r:id="rId70" o:title=""/>
                      </v:shape>
                      <w:control r:id="rId71" w:name="DefaultOcxName3" w:shapeid="_x0000_i1114"/>
                    </w:object>
                  </w:r>
                  <w:r w:rsidRPr="00CC5259">
                    <w:rPr>
                      <w:rFonts w:ascii="Arial" w:eastAsia="Times New Roman" w:hAnsi="Arial" w:cs="Arial"/>
                      <w:vanish/>
                      <w:color w:val="404040"/>
                    </w:rPr>
                    <w:object w:dxaOrig="225" w:dyaOrig="225">
                      <v:shape id="_x0000_i1113" type="#_x0000_t75" style="width:1in;height:18.4pt" o:ole="">
                        <v:imagedata r:id="rId72" o:title=""/>
                      </v:shape>
                      <w:control r:id="rId73" w:name="DefaultOcxName4" w:shapeid="_x0000_i1113"/>
                    </w:object>
                  </w:r>
                  <w:r w:rsidRPr="00CC5259">
                    <w:rPr>
                      <w:rFonts w:ascii="Arial" w:eastAsia="Times New Roman" w:hAnsi="Arial" w:cs="Arial"/>
                      <w:vanish/>
                      <w:color w:val="404040"/>
                    </w:rPr>
                    <w:object w:dxaOrig="225" w:dyaOrig="225">
                      <v:shape id="_x0000_i1112" type="#_x0000_t75" style="width:1in;height:18.4pt" o:ole="">
                        <v:imagedata r:id="rId74" o:title=""/>
                      </v:shape>
                      <w:control r:id="rId75" w:name="DefaultOcxName5" w:shapeid="_x0000_i1112"/>
                    </w:object>
                  </w:r>
                  <w:r w:rsidRPr="00CC5259">
                    <w:rPr>
                      <w:rFonts w:ascii="Arial" w:eastAsia="Times New Roman" w:hAnsi="Arial" w:cs="Arial"/>
                      <w:vanish/>
                      <w:color w:val="404040"/>
                    </w:rPr>
                    <w:object w:dxaOrig="225" w:dyaOrig="225">
                      <v:shape id="_x0000_i1111" type="#_x0000_t75" style="width:103pt;height:13.4pt" o:ole="">
                        <v:imagedata r:id="rId76" o:title=""/>
                      </v:shape>
                      <w:control r:id="rId77" w:name="DefaultOcxName6" w:shapeid="_x0000_i1111"/>
                    </w:object>
                  </w:r>
                </w:p>
                <w:p w:rsidR="00CC5259" w:rsidRPr="00CC5259" w:rsidRDefault="00CC5259" w:rsidP="00CC5259">
                  <w:pPr>
                    <w:spacing w:after="0" w:line="240" w:lineRule="auto"/>
                    <w:rPr>
                      <w:rFonts w:ascii="Arial" w:eastAsia="Times New Roman" w:hAnsi="Arial" w:cs="Arial"/>
                      <w:vanish/>
                      <w:color w:val="404040"/>
                    </w:rPr>
                  </w:pPr>
                  <w:r w:rsidRPr="00CC5259">
                    <w:rPr>
                      <w:rFonts w:ascii="Arial" w:eastAsia="Times New Roman" w:hAnsi="Arial" w:cs="Arial"/>
                      <w:vanish/>
                      <w:color w:val="404040"/>
                    </w:rPr>
                    <w:t xml:space="preserve">Save </w:t>
                  </w:r>
                  <w:hyperlink r:id="rId78" w:history="1">
                    <w:r w:rsidRPr="00CC5259">
                      <w:rPr>
                        <w:rFonts w:ascii="Arial" w:eastAsia="Times New Roman" w:hAnsi="Arial" w:cs="Arial"/>
                        <w:vanish/>
                        <w:color w:val="0000FF"/>
                      </w:rPr>
                      <w:t>Cancel</w:t>
                    </w:r>
                  </w:hyperlink>
                  <w:r w:rsidRPr="00CC5259">
                    <w:rPr>
                      <w:rFonts w:ascii="Arial" w:eastAsia="Times New Roman" w:hAnsi="Arial" w:cs="Arial"/>
                      <w:vanish/>
                      <w:color w:val="404040"/>
                    </w:rPr>
                    <w:t xml:space="preserve"> </w:t>
                  </w:r>
                </w:p>
                <w:p w:rsidR="00CC5259" w:rsidRPr="00CC5259" w:rsidRDefault="00CC5259" w:rsidP="00CC5259">
                  <w:pPr>
                    <w:pBdr>
                      <w:top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t>Bottom of Form</w:t>
                  </w:r>
                </w:p>
              </w:tc>
              <w:tc>
                <w:tcPr>
                  <w:tcW w:w="0" w:type="auto"/>
                  <w:vAlign w:val="center"/>
                  <w:hideMark/>
                </w:tcPr>
                <w:p w:rsidR="00CC5259" w:rsidRPr="00CC5259" w:rsidRDefault="00CC5259" w:rsidP="00CC5259">
                  <w:pPr>
                    <w:spacing w:after="0" w:line="240" w:lineRule="auto"/>
                    <w:rPr>
                      <w:rFonts w:ascii="Times New Roman" w:eastAsia="Times New Roman" w:hAnsi="Times New Roman" w:cs="Times New Roman"/>
                      <w:sz w:val="20"/>
                      <w:szCs w:val="20"/>
                    </w:rPr>
                  </w:pPr>
                </w:p>
              </w:tc>
            </w:tr>
          </w:tbl>
          <w:p w:rsidR="00CC5259" w:rsidRPr="00CC5259" w:rsidRDefault="00CC5259" w:rsidP="00CC5259">
            <w:pPr>
              <w:spacing w:after="0" w:line="240" w:lineRule="auto"/>
              <w:rPr>
                <w:ins w:id="0" w:author="Unknown"/>
                <w:rFonts w:ascii="Arial" w:eastAsia="Times New Roman" w:hAnsi="Arial" w:cs="Arial"/>
              </w:rPr>
            </w:pPr>
            <w:ins w:id="1" w:author="Unknown">
              <w:r w:rsidRPr="00CC5259">
                <w:rPr>
                  <w:rFonts w:ascii="Arial" w:eastAsia="Times New Roman" w:hAnsi="Arial" w:cs="Arial"/>
                </w:rPr>
                <w:object w:dxaOrig="225" w:dyaOrig="225">
                  <v:shape id="_x0000_i1110" type="#_x0000_t75" style="width:28.45pt;height:29.3pt" o:ole="">
                    <v:imagedata r:id="rId79" o:title=""/>
                  </v:shape>
                  <w:control r:id="rId80" w:name="DefaultOcxName7" w:shapeid="_x0000_i1110"/>
                </w:object>
              </w:r>
            </w:ins>
          </w:p>
          <w:p w:rsidR="00CC5259" w:rsidRPr="00CC5259" w:rsidRDefault="00CC5259" w:rsidP="00CC5259">
            <w:pPr>
              <w:spacing w:after="0" w:line="240" w:lineRule="auto"/>
              <w:rPr>
                <w:ins w:id="2" w:author="Unknown"/>
                <w:rFonts w:ascii="Arial" w:eastAsia="Times New Roman" w:hAnsi="Arial" w:cs="Arial"/>
                <w:vanish/>
              </w:rPr>
            </w:pPr>
            <w:r>
              <w:rPr>
                <w:rFonts w:ascii="Arial" w:eastAsia="Times New Roman" w:hAnsi="Arial" w:cs="Arial"/>
                <w:noProof/>
                <w:vanish/>
                <w:color w:val="0000FF"/>
              </w:rPr>
              <w:drawing>
                <wp:inline distT="0" distB="0" distL="0" distR="0">
                  <wp:extent cx="1223010" cy="351155"/>
                  <wp:effectExtent l="0" t="0" r="0" b="0"/>
                  <wp:docPr id="18" name="Picture 18" descr="Edit This P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dit This Page">
                            <a:hlinkClick r:id="rId35"/>
                          </pic:cNvPr>
                          <pic:cNvPicPr>
                            <a:picLocks noChangeAspect="1" noChangeArrowheads="1"/>
                          </pic:cNvPicPr>
                        </pic:nvPicPr>
                        <pic:blipFill>
                          <a:blip r:embed="rId81" cstate="print"/>
                          <a:srcRect/>
                          <a:stretch>
                            <a:fillRect/>
                          </a:stretch>
                        </pic:blipFill>
                        <pic:spPr bwMode="auto">
                          <a:xfrm>
                            <a:off x="0" y="0"/>
                            <a:ext cx="1223010" cy="351155"/>
                          </a:xfrm>
                          <a:prstGeom prst="rect">
                            <a:avLst/>
                          </a:prstGeom>
                          <a:noFill/>
                          <a:ln w="9525">
                            <a:noFill/>
                            <a:miter lim="800000"/>
                            <a:headEnd/>
                            <a:tailEnd/>
                          </a:ln>
                        </pic:spPr>
                      </pic:pic>
                    </a:graphicData>
                  </a:graphic>
                </wp:inline>
              </w:drawing>
            </w:r>
          </w:p>
          <w:p w:rsidR="00CC5259" w:rsidRPr="00CC5259" w:rsidRDefault="00CC5259" w:rsidP="00CC5259">
            <w:pPr>
              <w:spacing w:after="0" w:line="240" w:lineRule="auto"/>
              <w:rPr>
                <w:ins w:id="3" w:author="Unknown"/>
                <w:rFonts w:ascii="Arial" w:eastAsia="Times New Roman" w:hAnsi="Arial" w:cs="Arial"/>
              </w:rPr>
            </w:pPr>
            <w:ins w:id="4" w:author="Unknown">
              <w:r w:rsidRPr="00CC5259">
                <w:rPr>
                  <w:rFonts w:ascii="Arial" w:eastAsia="Times New Roman" w:hAnsi="Arial" w:cs="Arial"/>
                </w:rPr>
                <w:t xml:space="preserve">The aim of this </w:t>
              </w:r>
              <w:proofErr w:type="spellStart"/>
              <w:r w:rsidRPr="00CC5259">
                <w:rPr>
                  <w:rFonts w:ascii="Arial" w:eastAsia="Times New Roman" w:hAnsi="Arial" w:cs="Arial"/>
                </w:rPr>
                <w:t>WebQuest</w:t>
              </w:r>
              <w:proofErr w:type="spellEnd"/>
              <w:r w:rsidRPr="00CC5259">
                <w:rPr>
                  <w:rFonts w:ascii="Arial" w:eastAsia="Times New Roman" w:hAnsi="Arial" w:cs="Arial"/>
                </w:rPr>
                <w:t xml:space="preserve"> is to:</w:t>
              </w:r>
            </w:ins>
          </w:p>
          <w:p w:rsidR="00CC5259" w:rsidRPr="00CC5259" w:rsidRDefault="00CC5259" w:rsidP="00CC5259">
            <w:pPr>
              <w:numPr>
                <w:ilvl w:val="0"/>
                <w:numId w:val="5"/>
              </w:numPr>
              <w:spacing w:before="100" w:beforeAutospacing="1" w:after="100" w:afterAutospacing="1" w:line="240" w:lineRule="auto"/>
              <w:rPr>
                <w:ins w:id="5" w:author="Unknown"/>
                <w:rFonts w:ascii="Arial" w:eastAsia="Times New Roman" w:hAnsi="Arial" w:cs="Arial"/>
              </w:rPr>
            </w:pPr>
            <w:ins w:id="6" w:author="Unknown">
              <w:r w:rsidRPr="00CC5259">
                <w:rPr>
                  <w:rFonts w:ascii="Arial" w:eastAsia="Times New Roman" w:hAnsi="Arial" w:cs="Arial"/>
                </w:rPr>
                <w:t>Build knowledge about recycling, including the different types of recycling.</w:t>
              </w:r>
            </w:ins>
          </w:p>
          <w:p w:rsidR="00CC5259" w:rsidRPr="00CC5259" w:rsidRDefault="00130D30" w:rsidP="00CC5259">
            <w:pPr>
              <w:numPr>
                <w:ilvl w:val="0"/>
                <w:numId w:val="5"/>
              </w:numPr>
              <w:spacing w:before="100" w:beforeAutospacing="1" w:after="100" w:afterAutospacing="1" w:line="240" w:lineRule="auto"/>
              <w:rPr>
                <w:ins w:id="7" w:author="Unknown"/>
                <w:rFonts w:ascii="Arial" w:eastAsia="Times New Roman" w:hAnsi="Arial" w:cs="Arial"/>
              </w:rPr>
            </w:pPr>
            <w:r>
              <w:rPr>
                <w:rFonts w:ascii="Arial" w:eastAsia="Times New Roman" w:hAnsi="Arial" w:cs="Arial"/>
              </w:rPr>
              <w:t>Educate the rest of the class about creating a recycling system, using different forms of technology.</w:t>
            </w:r>
          </w:p>
          <w:p w:rsidR="00CC5259" w:rsidRPr="00CC5259" w:rsidRDefault="00CC5259" w:rsidP="00CC5259">
            <w:pPr>
              <w:numPr>
                <w:ilvl w:val="0"/>
                <w:numId w:val="5"/>
              </w:numPr>
              <w:spacing w:before="100" w:beforeAutospacing="1" w:after="100" w:afterAutospacing="1" w:line="240" w:lineRule="auto"/>
              <w:rPr>
                <w:ins w:id="8" w:author="Unknown"/>
                <w:rFonts w:ascii="Arial" w:eastAsia="Times New Roman" w:hAnsi="Arial" w:cs="Arial"/>
              </w:rPr>
            </w:pPr>
            <w:ins w:id="9" w:author="Unknown">
              <w:r w:rsidRPr="00CC5259">
                <w:rPr>
                  <w:rFonts w:ascii="Arial" w:eastAsia="Times New Roman" w:hAnsi="Arial" w:cs="Arial"/>
                </w:rPr>
                <w:t>Create or experiment with a recycling syst</w:t>
              </w:r>
            </w:ins>
            <w:r w:rsidR="00130D30">
              <w:rPr>
                <w:rFonts w:ascii="Arial" w:eastAsia="Times New Roman" w:hAnsi="Arial" w:cs="Arial"/>
              </w:rPr>
              <w:t>em, documenting steps along the way.</w:t>
            </w:r>
          </w:p>
          <w:p w:rsidR="00CC5259" w:rsidRPr="00CC5259" w:rsidRDefault="00CC5259" w:rsidP="00CC5259">
            <w:pPr>
              <w:numPr>
                <w:ilvl w:val="0"/>
                <w:numId w:val="5"/>
              </w:numPr>
              <w:spacing w:before="100" w:beforeAutospacing="1" w:after="100" w:afterAutospacing="1" w:line="240" w:lineRule="auto"/>
              <w:rPr>
                <w:ins w:id="10" w:author="Unknown"/>
                <w:rFonts w:ascii="Arial" w:eastAsia="Times New Roman" w:hAnsi="Arial" w:cs="Arial"/>
              </w:rPr>
            </w:pPr>
            <w:ins w:id="11" w:author="Unknown">
              <w:r w:rsidRPr="00CC5259">
                <w:rPr>
                  <w:rFonts w:ascii="Arial" w:eastAsia="Times New Roman" w:hAnsi="Arial" w:cs="Arial"/>
                </w:rPr>
                <w:t>Prepare a presentation</w:t>
              </w:r>
            </w:ins>
            <w:r w:rsidR="0017552B">
              <w:rPr>
                <w:rFonts w:ascii="Arial" w:eastAsia="Times New Roman" w:hAnsi="Arial" w:cs="Arial"/>
              </w:rPr>
              <w:t>, informing the rest of the class about a chosen area of recycling.</w:t>
            </w:r>
            <w:ins w:id="12" w:author="Unknown">
              <w:r w:rsidRPr="00CC5259">
                <w:rPr>
                  <w:rFonts w:ascii="Arial" w:eastAsia="Times New Roman" w:hAnsi="Arial" w:cs="Arial"/>
                </w:rPr>
                <w:t xml:space="preserve"> </w:t>
              </w:r>
            </w:ins>
          </w:p>
          <w:p w:rsidR="00CC5259" w:rsidRPr="00CC5259" w:rsidRDefault="00CC5259" w:rsidP="00CC5259">
            <w:pPr>
              <w:spacing w:after="0" w:line="240" w:lineRule="auto"/>
              <w:rPr>
                <w:ins w:id="13" w:author="Unknown"/>
                <w:rFonts w:ascii="Arial" w:eastAsia="Times New Roman" w:hAnsi="Arial" w:cs="Arial"/>
              </w:rPr>
            </w:pPr>
            <w:ins w:id="14" w:author="Unknown">
              <w:r w:rsidRPr="00CC5259">
                <w:rPr>
                  <w:rFonts w:ascii="Arial" w:eastAsia="Times New Roman" w:hAnsi="Arial" w:cs="Arial"/>
                </w:rPr>
                <w:br/>
                <w:t>Part 1</w:t>
              </w:r>
              <w:proofErr w:type="gramStart"/>
              <w:r w:rsidRPr="00CC5259">
                <w:rPr>
                  <w:rFonts w:ascii="Arial" w:eastAsia="Times New Roman" w:hAnsi="Arial" w:cs="Arial"/>
                </w:rPr>
                <w:t>:</w:t>
              </w:r>
              <w:proofErr w:type="gramEnd"/>
              <w:r w:rsidRPr="00CC5259">
                <w:rPr>
                  <w:rFonts w:ascii="Arial" w:eastAsia="Times New Roman" w:hAnsi="Arial" w:cs="Arial"/>
                </w:rPr>
                <w:br/>
                <w:t xml:space="preserve">Research the issues relating to recycling and create a mind map about the topic. Explore the environmental issues of waste and pollution, and the different forms of recycling that can be used to address these issues. Choose one area of recycling, including: paper, water, and </w:t>
              </w:r>
            </w:ins>
            <w:r w:rsidR="00537EB8">
              <w:rPr>
                <w:rFonts w:ascii="Arial" w:eastAsia="Times New Roman" w:hAnsi="Arial" w:cs="Arial"/>
              </w:rPr>
              <w:t>compost (food waste)</w:t>
            </w:r>
            <w:ins w:id="15" w:author="Unknown">
              <w:r w:rsidRPr="00CC5259">
                <w:rPr>
                  <w:rFonts w:ascii="Arial" w:eastAsia="Times New Roman" w:hAnsi="Arial" w:cs="Arial"/>
                </w:rPr>
                <w:t>. You will be allocated a task relating to that area. You will also form groups of 4, assigning roles for each group member.</w:t>
              </w:r>
              <w:r w:rsidRPr="00CC5259">
                <w:rPr>
                  <w:rFonts w:ascii="Arial" w:eastAsia="Times New Roman" w:hAnsi="Arial" w:cs="Arial"/>
                </w:rPr>
                <w:br/>
              </w:r>
              <w:r w:rsidRPr="00CC5259">
                <w:rPr>
                  <w:rFonts w:ascii="Arial" w:eastAsia="Times New Roman" w:hAnsi="Arial" w:cs="Arial"/>
                </w:rPr>
                <w:br/>
              </w:r>
              <w:r w:rsidRPr="00CC5259">
                <w:rPr>
                  <w:rFonts w:ascii="Arial" w:eastAsia="Times New Roman" w:hAnsi="Arial" w:cs="Arial"/>
                </w:rPr>
                <w:br/>
                <w:t xml:space="preserve">Part 2: </w:t>
              </w:r>
              <w:r w:rsidRPr="00CC5259">
                <w:rPr>
                  <w:rFonts w:ascii="Arial" w:eastAsia="Times New Roman" w:hAnsi="Arial" w:cs="Arial"/>
                </w:rPr>
                <w:br/>
              </w:r>
            </w:ins>
            <w:r w:rsidR="00537EB8">
              <w:rPr>
                <w:rFonts w:ascii="Arial" w:eastAsia="Times New Roman" w:hAnsi="Arial" w:cs="Arial"/>
              </w:rPr>
              <w:t xml:space="preserve">Conduct research on the task that has been allocated to your group. </w:t>
            </w:r>
            <w:r w:rsidR="00B86693">
              <w:rPr>
                <w:rFonts w:ascii="Arial" w:eastAsia="Times New Roman" w:hAnsi="Arial" w:cs="Arial"/>
              </w:rPr>
              <w:t>Go through each step involved in creating or implementing your r</w:t>
            </w:r>
            <w:r w:rsidR="007A2013">
              <w:rPr>
                <w:rFonts w:ascii="Arial" w:eastAsia="Times New Roman" w:hAnsi="Arial" w:cs="Arial"/>
              </w:rPr>
              <w:t xml:space="preserve">ecycling system using different technology-based formats, such as a </w:t>
            </w:r>
            <w:r w:rsidR="00B86693">
              <w:rPr>
                <w:rFonts w:ascii="Arial" w:eastAsia="Times New Roman" w:hAnsi="Arial" w:cs="Arial"/>
              </w:rPr>
              <w:t>documentary, interview or movie. Y</w:t>
            </w:r>
            <w:r w:rsidR="007A2013">
              <w:rPr>
                <w:rFonts w:ascii="Arial" w:eastAsia="Times New Roman" w:hAnsi="Arial" w:cs="Arial"/>
              </w:rPr>
              <w:t>ou will have time as a group to experiment with the different</w:t>
            </w:r>
            <w:r w:rsidR="00B7616D">
              <w:rPr>
                <w:rFonts w:ascii="Arial" w:eastAsia="Times New Roman" w:hAnsi="Arial" w:cs="Arial"/>
              </w:rPr>
              <w:t xml:space="preserve"> </w:t>
            </w:r>
            <w:r w:rsidR="007A2013">
              <w:rPr>
                <w:rFonts w:ascii="Arial" w:eastAsia="Times New Roman" w:hAnsi="Arial" w:cs="Arial"/>
              </w:rPr>
              <w:t>forms of technology and decide which one is appropriate for your group.</w:t>
            </w:r>
            <w:ins w:id="16" w:author="Unknown">
              <w:r w:rsidRPr="00CC5259">
                <w:rPr>
                  <w:rFonts w:ascii="Arial" w:eastAsia="Times New Roman" w:hAnsi="Arial" w:cs="Arial"/>
                </w:rPr>
                <w:br/>
              </w:r>
              <w:r w:rsidRPr="00CC5259">
                <w:rPr>
                  <w:rFonts w:ascii="Arial" w:eastAsia="Times New Roman" w:hAnsi="Arial" w:cs="Arial"/>
                </w:rPr>
                <w:br/>
                <w:t>Part 3</w:t>
              </w:r>
            </w:ins>
            <w:proofErr w:type="gramStart"/>
            <w:r w:rsidR="002F627A">
              <w:rPr>
                <w:rFonts w:ascii="Arial" w:eastAsia="Times New Roman" w:hAnsi="Arial" w:cs="Arial"/>
              </w:rPr>
              <w:t>:</w:t>
            </w:r>
            <w:proofErr w:type="gramEnd"/>
            <w:ins w:id="17" w:author="Unknown">
              <w:r w:rsidRPr="00CC5259">
                <w:rPr>
                  <w:rFonts w:ascii="Arial" w:eastAsia="Times New Roman" w:hAnsi="Arial" w:cs="Arial"/>
                </w:rPr>
                <w:br/>
                <w:t>Create</w:t>
              </w:r>
            </w:ins>
            <w:r w:rsidR="0089491E">
              <w:rPr>
                <w:rFonts w:ascii="Arial" w:eastAsia="Times New Roman" w:hAnsi="Arial" w:cs="Arial"/>
              </w:rPr>
              <w:t>, implement,</w:t>
            </w:r>
            <w:ins w:id="18" w:author="Unknown">
              <w:r w:rsidRPr="00CC5259">
                <w:rPr>
                  <w:rFonts w:ascii="Arial" w:eastAsia="Times New Roman" w:hAnsi="Arial" w:cs="Arial"/>
                </w:rPr>
                <w:t xml:space="preserve"> or experiment with your recycling system.</w:t>
              </w:r>
            </w:ins>
            <w:r w:rsidR="002F627A">
              <w:rPr>
                <w:rFonts w:ascii="Arial" w:eastAsia="Times New Roman" w:hAnsi="Arial" w:cs="Arial"/>
              </w:rPr>
              <w:t xml:space="preserve"> Your group</w:t>
            </w:r>
            <w:ins w:id="19" w:author="Unknown">
              <w:r w:rsidRPr="00CC5259">
                <w:rPr>
                  <w:rFonts w:ascii="Arial" w:eastAsia="Times New Roman" w:hAnsi="Arial" w:cs="Arial"/>
                </w:rPr>
                <w:t xml:space="preserve"> will create the system using materials </w:t>
              </w:r>
            </w:ins>
            <w:r w:rsidR="0089491E">
              <w:rPr>
                <w:rFonts w:ascii="Arial" w:eastAsia="Times New Roman" w:hAnsi="Arial" w:cs="Arial"/>
              </w:rPr>
              <w:t xml:space="preserve">that have already been </w:t>
            </w:r>
            <w:ins w:id="20" w:author="Unknown">
              <w:r w:rsidRPr="00CC5259">
                <w:rPr>
                  <w:rFonts w:ascii="Arial" w:eastAsia="Times New Roman" w:hAnsi="Arial" w:cs="Arial"/>
                </w:rPr>
                <w:t>provided</w:t>
              </w:r>
            </w:ins>
            <w:r w:rsidR="00B7616D">
              <w:rPr>
                <w:rFonts w:ascii="Arial" w:eastAsia="Times New Roman" w:hAnsi="Arial" w:cs="Arial"/>
              </w:rPr>
              <w:t>, and</w:t>
            </w:r>
            <w:r w:rsidR="002F627A">
              <w:rPr>
                <w:rFonts w:ascii="Arial" w:eastAsia="Times New Roman" w:hAnsi="Arial" w:cs="Arial"/>
              </w:rPr>
              <w:t xml:space="preserve"> document your </w:t>
            </w:r>
            <w:r w:rsidR="00B7616D">
              <w:rPr>
                <w:rFonts w:ascii="Arial" w:eastAsia="Times New Roman" w:hAnsi="Arial" w:cs="Arial"/>
              </w:rPr>
              <w:t>work using a digital camera.</w:t>
            </w:r>
            <w:ins w:id="21" w:author="Unknown">
              <w:r w:rsidRPr="00CC5259">
                <w:rPr>
                  <w:rFonts w:ascii="Arial" w:eastAsia="Times New Roman" w:hAnsi="Arial" w:cs="Arial"/>
                </w:rPr>
                <w:br/>
              </w:r>
              <w:r w:rsidRPr="00CC5259">
                <w:rPr>
                  <w:rFonts w:ascii="Arial" w:eastAsia="Times New Roman" w:hAnsi="Arial" w:cs="Arial"/>
                </w:rPr>
                <w:br/>
              </w:r>
              <w:r w:rsidRPr="00CC5259">
                <w:rPr>
                  <w:rFonts w:ascii="Arial" w:eastAsia="Times New Roman" w:hAnsi="Arial" w:cs="Arial"/>
                </w:rPr>
                <w:br/>
                <w:t>Part 4</w:t>
              </w:r>
              <w:proofErr w:type="gramStart"/>
              <w:r w:rsidRPr="00CC5259">
                <w:rPr>
                  <w:rFonts w:ascii="Arial" w:eastAsia="Times New Roman" w:hAnsi="Arial" w:cs="Arial"/>
                </w:rPr>
                <w:t>:</w:t>
              </w:r>
              <w:proofErr w:type="gramEnd"/>
              <w:r w:rsidRPr="00CC5259">
                <w:rPr>
                  <w:rFonts w:ascii="Arial" w:eastAsia="Times New Roman" w:hAnsi="Arial" w:cs="Arial"/>
                </w:rPr>
                <w:br/>
              </w:r>
            </w:ins>
            <w:r w:rsidR="002F627A">
              <w:rPr>
                <w:rFonts w:ascii="Arial" w:eastAsia="Times New Roman" w:hAnsi="Arial" w:cs="Arial"/>
              </w:rPr>
              <w:t xml:space="preserve">Extend activity: Compile </w:t>
            </w:r>
            <w:r w:rsidR="00465D76">
              <w:rPr>
                <w:rFonts w:ascii="Arial" w:eastAsia="Times New Roman" w:hAnsi="Arial" w:cs="Arial"/>
              </w:rPr>
              <w:t>all the work done in parts 1, 2 and 3. Prepare and rehearse to present your group’s work to the whole class, educating them on your chosen area of recycling, and discussing the process of creating and implementing the recycling system.</w:t>
            </w:r>
          </w:p>
          <w:p w:rsidR="00CC5259" w:rsidRPr="00CC5259" w:rsidRDefault="00CC5259" w:rsidP="00CC5259">
            <w:pPr>
              <w:pBdr>
                <w:bottom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lastRenderedPageBreak/>
              <w:t>Top of Form</w:t>
            </w:r>
          </w:p>
          <w:p w:rsidR="00CC5259" w:rsidRPr="00CC5259" w:rsidRDefault="00CC5259" w:rsidP="00CC5259">
            <w:pPr>
              <w:spacing w:after="0" w:line="240" w:lineRule="auto"/>
              <w:rPr>
                <w:ins w:id="22" w:author="Unknown"/>
                <w:rFonts w:ascii="Arial" w:eastAsia="Times New Roman" w:hAnsi="Arial" w:cs="Arial"/>
              </w:rPr>
            </w:pPr>
            <w:ins w:id="23" w:author="Unknown">
              <w:r w:rsidRPr="00CC5259">
                <w:rPr>
                  <w:rFonts w:ascii="Arial" w:eastAsia="Times New Roman" w:hAnsi="Arial" w:cs="Arial"/>
                </w:rPr>
                <w:object w:dxaOrig="225" w:dyaOrig="225">
                  <v:shape id="_x0000_i1109" type="#_x0000_t75" style="width:1in;height:18.4pt" o:ole="">
                    <v:imagedata r:id="rId82" o:title=""/>
                  </v:shape>
                  <w:control r:id="rId83" w:name="DefaultOcxName8" w:shapeid="_x0000_i1109"/>
                </w:object>
              </w:r>
              <w:r w:rsidRPr="00CC5259">
                <w:rPr>
                  <w:rFonts w:ascii="Arial" w:eastAsia="Times New Roman" w:hAnsi="Arial" w:cs="Arial"/>
                </w:rPr>
                <w:object w:dxaOrig="225" w:dyaOrig="225">
                  <v:shape id="_x0000_i1108" type="#_x0000_t75" style="width:1in;height:18.4pt" o:ole="">
                    <v:imagedata r:id="rId84" o:title=""/>
                  </v:shape>
                  <w:control r:id="rId85" w:name="DefaultOcxName9" w:shapeid="_x0000_i1108"/>
                </w:object>
              </w:r>
              <w:r w:rsidRPr="00CC5259">
                <w:rPr>
                  <w:rFonts w:ascii="Arial" w:eastAsia="Times New Roman" w:hAnsi="Arial" w:cs="Arial"/>
                </w:rPr>
                <w:object w:dxaOrig="225" w:dyaOrig="225">
                  <v:shape id="_x0000_i1107" type="#_x0000_t75" style="width:1in;height:18.4pt" o:ole="">
                    <v:imagedata r:id="rId86" o:title=""/>
                  </v:shape>
                  <w:control r:id="rId87" w:name="DefaultOcxName10" w:shapeid="_x0000_i1107"/>
                </w:object>
              </w:r>
              <w:r w:rsidRPr="00CC5259">
                <w:rPr>
                  <w:rFonts w:ascii="Arial" w:eastAsia="Times New Roman" w:hAnsi="Arial" w:cs="Arial"/>
                </w:rPr>
                <w:object w:dxaOrig="225" w:dyaOrig="225">
                  <v:shape id="_x0000_i1106" type="#_x0000_t75" style="width:1in;height:18.4pt" o:ole="">
                    <v:imagedata r:id="rId88" o:title=""/>
                  </v:shape>
                  <w:control r:id="rId89" w:name="DefaultOcxName11" w:shapeid="_x0000_i1106"/>
                </w:object>
              </w:r>
              <w:r w:rsidRPr="00CC5259">
                <w:rPr>
                  <w:rFonts w:ascii="Arial" w:eastAsia="Times New Roman" w:hAnsi="Arial" w:cs="Arial"/>
                </w:rPr>
                <w:object w:dxaOrig="225" w:dyaOrig="225">
                  <v:shape id="_x0000_i1105" type="#_x0000_t75" style="width:1in;height:18.4pt" o:ole="">
                    <v:imagedata r:id="rId88" o:title=""/>
                  </v:shape>
                  <w:control r:id="rId90" w:name="DefaultOcxName12" w:shapeid="_x0000_i1105"/>
                </w:object>
              </w:r>
              <w:r w:rsidRPr="00CC5259">
                <w:rPr>
                  <w:rFonts w:ascii="Arial" w:eastAsia="Times New Roman" w:hAnsi="Arial" w:cs="Arial"/>
                </w:rPr>
                <w:object w:dxaOrig="225" w:dyaOrig="225">
                  <v:shape id="_x0000_i1104" type="#_x0000_t75" style="width:136.45pt;height:69.5pt" o:ole="">
                    <v:imagedata r:id="rId91" o:title=""/>
                  </v:shape>
                  <w:control r:id="rId92" w:name="DefaultOcxName13" w:shapeid="_x0000_i1104"/>
                </w:object>
              </w:r>
            </w:ins>
          </w:p>
          <w:p w:rsidR="00CC5259" w:rsidRPr="00CC5259" w:rsidRDefault="00CC5259" w:rsidP="00CC5259">
            <w:pPr>
              <w:pBdr>
                <w:top w:val="single" w:sz="6" w:space="1" w:color="auto"/>
              </w:pBdr>
              <w:spacing w:after="0" w:line="240" w:lineRule="auto"/>
              <w:jc w:val="center"/>
              <w:rPr>
                <w:rFonts w:ascii="Arial" w:eastAsia="Times New Roman" w:hAnsi="Arial" w:cs="Arial"/>
                <w:vanish/>
                <w:sz w:val="16"/>
                <w:szCs w:val="16"/>
              </w:rPr>
            </w:pPr>
            <w:r w:rsidRPr="00CC5259">
              <w:rPr>
                <w:rFonts w:ascii="Arial" w:eastAsia="Times New Roman" w:hAnsi="Arial" w:cs="Arial"/>
                <w:vanish/>
                <w:sz w:val="16"/>
                <w:szCs w:val="16"/>
              </w:rPr>
              <w:t>Bottom of Form</w:t>
            </w:r>
          </w:p>
          <w:p w:rsidR="00CC5259" w:rsidRPr="00CC5259" w:rsidRDefault="00CC5259" w:rsidP="00CC5259">
            <w:pPr>
              <w:spacing w:after="0" w:line="240" w:lineRule="auto"/>
              <w:rPr>
                <w:ins w:id="24" w:author="Unknown"/>
                <w:rFonts w:ascii="Arial" w:eastAsia="Times New Roman" w:hAnsi="Arial" w:cs="Arial"/>
                <w:vanish/>
              </w:rPr>
            </w:pPr>
            <w:ins w:id="25" w:author="Unknown">
              <w:r w:rsidRPr="00CC5259">
                <w:rPr>
                  <w:rFonts w:ascii="Arial" w:eastAsia="Times New Roman" w:hAnsi="Arial" w:cs="Arial"/>
                  <w:vanish/>
                </w:rPr>
                <w:object w:dxaOrig="225" w:dyaOrig="225">
                  <v:shape id="_x0000_i1103" type="#_x0000_t75" style="width:136.45pt;height:69.5pt" o:ole="">
                    <v:imagedata r:id="rId91" o:title=""/>
                  </v:shape>
                  <w:control r:id="rId93" w:name="DefaultOcxName14" w:shapeid="_x0000_i1103"/>
                </w:object>
              </w:r>
            </w:ins>
          </w:p>
          <w:p w:rsidR="00CC5259" w:rsidRPr="00CC5259" w:rsidRDefault="00CC5259" w:rsidP="00CC5259">
            <w:pPr>
              <w:spacing w:before="100" w:beforeAutospacing="1" w:after="100" w:afterAutospacing="1" w:line="240" w:lineRule="auto"/>
              <w:jc w:val="right"/>
              <w:rPr>
                <w:rFonts w:ascii="Arial" w:eastAsia="Times New Roman" w:hAnsi="Arial" w:cs="Arial"/>
                <w:vanish/>
              </w:rPr>
            </w:pPr>
            <w:ins w:id="26" w:author="Unknown">
              <w:r w:rsidRPr="00CC5259">
                <w:rPr>
                  <w:rFonts w:ascii="Arial" w:eastAsia="Times New Roman" w:hAnsi="Arial" w:cs="Arial"/>
                  <w:vanish/>
                </w:rPr>
                <w:fldChar w:fldCharType="begin"/>
              </w:r>
              <w:r w:rsidRPr="00CC5259">
                <w:rPr>
                  <w:rFonts w:ascii="Arial" w:eastAsia="Times New Roman" w:hAnsi="Arial" w:cs="Arial"/>
                  <w:vanish/>
                </w:rPr>
                <w:instrText xml:space="preserve"> HYPERLINK "http://eco-living.wikispaces.com/Task" </w:instrText>
              </w:r>
              <w:r w:rsidRPr="00CC5259">
                <w:rPr>
                  <w:rFonts w:ascii="Arial" w:eastAsia="Times New Roman" w:hAnsi="Arial" w:cs="Arial"/>
                  <w:vanish/>
                </w:rPr>
                <w:fldChar w:fldCharType="separate"/>
              </w:r>
              <w:r w:rsidRPr="00CC5259">
                <w:rPr>
                  <w:rFonts w:ascii="Arial" w:eastAsia="Times New Roman" w:hAnsi="Arial" w:cs="Arial"/>
                  <w:vanish/>
                  <w:color w:val="0000FF"/>
                  <w:u w:val="single"/>
                </w:rPr>
                <w:t>help on how to format text</w:t>
              </w:r>
              <w:r w:rsidRPr="00CC5259">
                <w:rPr>
                  <w:rFonts w:ascii="Arial" w:eastAsia="Times New Roman" w:hAnsi="Arial" w:cs="Arial"/>
                  <w:vanish/>
                </w:rPr>
                <w:fldChar w:fldCharType="end"/>
              </w:r>
            </w:ins>
          </w:p>
        </w:tc>
        <w:tc>
          <w:tcPr>
            <w:tcW w:w="84" w:type="dxa"/>
            <w:shd w:val="clear" w:color="auto" w:fill="auto"/>
            <w:tcMar>
              <w:top w:w="15" w:type="dxa"/>
              <w:left w:w="15" w:type="dxa"/>
              <w:bottom w:w="15" w:type="dxa"/>
              <w:right w:w="15" w:type="dxa"/>
            </w:tcMar>
            <w:vAlign w:val="center"/>
            <w:hideMark/>
          </w:tcPr>
          <w:p w:rsidR="00CC5259" w:rsidRPr="00CC5259" w:rsidRDefault="00CC5259" w:rsidP="00CC5259">
            <w:pPr>
              <w:spacing w:after="0" w:line="240" w:lineRule="auto"/>
              <w:rPr>
                <w:ins w:id="27" w:author="Unknown"/>
                <w:rFonts w:ascii="Arial" w:eastAsia="Times New Roman" w:hAnsi="Arial" w:cs="Arial"/>
              </w:rPr>
            </w:pPr>
          </w:p>
        </w:tc>
      </w:tr>
      <w:tr w:rsidR="00CC5259" w:rsidRPr="00CC5259" w:rsidTr="00CC5259">
        <w:trPr>
          <w:trHeight w:val="84"/>
          <w:tblCellSpacing w:w="0" w:type="dxa"/>
        </w:trPr>
        <w:tc>
          <w:tcPr>
            <w:tcW w:w="84" w:type="dxa"/>
            <w:shd w:val="clear" w:color="auto" w:fill="auto"/>
            <w:vAlign w:val="center"/>
            <w:hideMark/>
          </w:tcPr>
          <w:p w:rsidR="00CC5259" w:rsidRPr="00CC5259" w:rsidRDefault="00CC5259" w:rsidP="00CC5259">
            <w:pPr>
              <w:spacing w:after="0" w:line="240" w:lineRule="auto"/>
              <w:rPr>
                <w:ins w:id="28" w:author="Unknown"/>
                <w:rFonts w:ascii="Arial" w:eastAsia="Times New Roman" w:hAnsi="Arial" w:cs="Arial"/>
                <w:sz w:val="8"/>
              </w:rPr>
            </w:pPr>
          </w:p>
        </w:tc>
        <w:tc>
          <w:tcPr>
            <w:tcW w:w="0" w:type="auto"/>
            <w:shd w:val="clear" w:color="auto" w:fill="auto"/>
            <w:vAlign w:val="center"/>
            <w:hideMark/>
          </w:tcPr>
          <w:p w:rsidR="00CC5259" w:rsidRPr="00CC5259" w:rsidRDefault="00CC5259" w:rsidP="00CC5259">
            <w:pPr>
              <w:spacing w:after="0" w:line="240" w:lineRule="auto"/>
              <w:rPr>
                <w:ins w:id="29" w:author="Unknown"/>
                <w:rFonts w:ascii="Arial" w:eastAsia="Times New Roman" w:hAnsi="Arial" w:cs="Arial"/>
                <w:sz w:val="8"/>
              </w:rPr>
            </w:pPr>
          </w:p>
        </w:tc>
        <w:tc>
          <w:tcPr>
            <w:tcW w:w="84" w:type="dxa"/>
            <w:shd w:val="clear" w:color="auto" w:fill="auto"/>
            <w:vAlign w:val="center"/>
            <w:hideMark/>
          </w:tcPr>
          <w:p w:rsidR="00CC5259" w:rsidRPr="00CC5259" w:rsidRDefault="00CC5259" w:rsidP="00CC5259">
            <w:pPr>
              <w:spacing w:after="0" w:line="240" w:lineRule="auto"/>
              <w:rPr>
                <w:ins w:id="30" w:author="Unknown"/>
                <w:rFonts w:ascii="Arial" w:eastAsia="Times New Roman" w:hAnsi="Arial" w:cs="Arial"/>
                <w:sz w:val="8"/>
              </w:rPr>
            </w:pPr>
          </w:p>
        </w:tc>
      </w:tr>
      <w:tr w:rsidR="00CC5259" w:rsidRPr="00CC5259" w:rsidTr="00CC5259">
        <w:trPr>
          <w:tblCellSpacing w:w="0" w:type="dxa"/>
        </w:trPr>
        <w:tc>
          <w:tcPr>
            <w:tcW w:w="0" w:type="auto"/>
            <w:gridSpan w:val="3"/>
            <w:tcMar>
              <w:top w:w="167" w:type="dxa"/>
              <w:left w:w="0" w:type="dxa"/>
              <w:bottom w:w="251" w:type="dxa"/>
              <w:right w:w="0" w:type="dxa"/>
            </w:tcMar>
            <w:vAlign w:val="center"/>
            <w:hideMark/>
          </w:tcPr>
          <w:p w:rsidR="00CC5259" w:rsidRPr="00CC5259" w:rsidRDefault="00CC5259" w:rsidP="00CC5259">
            <w:pPr>
              <w:spacing w:after="0" w:line="240" w:lineRule="auto"/>
              <w:jc w:val="center"/>
              <w:rPr>
                <w:ins w:id="31" w:author="Unknown"/>
                <w:rFonts w:ascii="Arial" w:eastAsia="Times New Roman" w:hAnsi="Arial" w:cs="Arial"/>
                <w:color w:val="000000"/>
              </w:rPr>
            </w:pPr>
            <w:ins w:id="32" w:author="Unknown">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"http://www.wikispaces.com/help+index" </w:instrText>
              </w:r>
              <w:r w:rsidRPr="00CC5259">
                <w:rPr>
                  <w:rFonts w:ascii="Arial" w:eastAsia="Times New Roman" w:hAnsi="Arial" w:cs="Arial"/>
                  <w:color w:val="000000"/>
                </w:rPr>
                <w:fldChar w:fldCharType="separate"/>
              </w:r>
              <w:r w:rsidRPr="00CC5259">
                <w:rPr>
                  <w:rFonts w:ascii="Arial" w:eastAsia="Times New Roman" w:hAnsi="Arial" w:cs="Arial"/>
                  <w:color w:val="0000FF"/>
                </w:rPr>
                <w:t>Help</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"http://www.wikispaces.com/about" </w:instrText>
              </w:r>
              <w:r w:rsidRPr="00CC5259">
                <w:rPr>
                  <w:rFonts w:ascii="Arial" w:eastAsia="Times New Roman" w:hAnsi="Arial" w:cs="Arial"/>
                  <w:color w:val="000000"/>
                </w:rPr>
                <w:fldChar w:fldCharType="separate"/>
              </w:r>
              <w:r w:rsidRPr="00CC5259">
                <w:rPr>
                  <w:rFonts w:ascii="Arial" w:eastAsia="Times New Roman" w:hAnsi="Arial" w:cs="Arial"/>
                  <w:color w:val="0000FF"/>
                </w:rPr>
                <w:t>About</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"http://blog.wikispaces.com" </w:instrText>
              </w:r>
              <w:r w:rsidRPr="00CC5259">
                <w:rPr>
                  <w:rFonts w:ascii="Arial" w:eastAsia="Times New Roman" w:hAnsi="Arial" w:cs="Arial"/>
                  <w:color w:val="000000"/>
                </w:rPr>
                <w:fldChar w:fldCharType="separate"/>
              </w:r>
              <w:r w:rsidRPr="00CC5259">
                <w:rPr>
                  <w:rFonts w:ascii="Arial" w:eastAsia="Times New Roman" w:hAnsi="Arial" w:cs="Arial"/>
                  <w:color w:val="0000FF"/>
                </w:rPr>
                <w:t>Blog</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"http://www.wikispaces.com/terms" </w:instrText>
              </w:r>
              <w:r w:rsidRPr="00CC5259">
                <w:rPr>
                  <w:rFonts w:ascii="Arial" w:eastAsia="Times New Roman" w:hAnsi="Arial" w:cs="Arial"/>
                  <w:color w:val="000000"/>
                </w:rPr>
                <w:fldChar w:fldCharType="separate"/>
              </w:r>
              <w:r w:rsidRPr="00CC5259">
                <w:rPr>
                  <w:rFonts w:ascii="Arial" w:eastAsia="Times New Roman" w:hAnsi="Arial" w:cs="Arial"/>
                  <w:color w:val="0000FF"/>
                </w:rPr>
                <w:t>Terms</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"http://www.wikispaces.com/privacy" </w:instrText>
              </w:r>
              <w:r w:rsidRPr="00CC5259">
                <w:rPr>
                  <w:rFonts w:ascii="Arial" w:eastAsia="Times New Roman" w:hAnsi="Arial" w:cs="Arial"/>
                  <w:color w:val="000000"/>
                </w:rPr>
                <w:fldChar w:fldCharType="separate"/>
              </w:r>
              <w:r w:rsidRPr="00CC5259">
                <w:rPr>
                  <w:rFonts w:ascii="Arial" w:eastAsia="Times New Roman" w:hAnsi="Arial" w:cs="Arial"/>
                  <w:color w:val="0000FF"/>
                </w:rPr>
                <w:t>Privacy</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"http://www.wikispaces.com/site/help?url=http%3A%2F%2Feco-living.wikispaces.com%2FTask" </w:instrText>
              </w:r>
              <w:r w:rsidRPr="00CC5259">
                <w:rPr>
                  <w:rFonts w:ascii="Arial" w:eastAsia="Times New Roman" w:hAnsi="Arial" w:cs="Arial"/>
                  <w:color w:val="000000"/>
                </w:rPr>
                <w:fldChar w:fldCharType="separate"/>
              </w:r>
              <w:r w:rsidRPr="00CC5259">
                <w:rPr>
                  <w:rFonts w:ascii="Arial" w:eastAsia="Times New Roman" w:hAnsi="Arial" w:cs="Arial"/>
                  <w:b/>
                  <w:bCs/>
                  <w:color w:val="0000FF"/>
                </w:rPr>
                <w:t>Support</w:t>
              </w:r>
              <w:r w:rsidRPr="00CC5259">
                <w:rPr>
                  <w:rFonts w:ascii="Arial" w:eastAsia="Times New Roman" w:hAnsi="Arial" w:cs="Arial"/>
                  <w:color w:val="000000"/>
                </w:rPr>
                <w:fldChar w:fldCharType="end"/>
              </w:r>
              <w:r w:rsidRPr="00CC5259">
                <w:rPr>
                  <w:rFonts w:ascii="Arial" w:eastAsia="Times New Roman" w:hAnsi="Arial" w:cs="Arial"/>
                  <w:color w:val="000000"/>
                </w:rPr>
                <w:t xml:space="preserve"> · </w:t>
              </w:r>
              <w:r w:rsidRPr="00CC5259">
                <w:rPr>
                  <w:rFonts w:ascii="Arial" w:eastAsia="Times New Roman" w:hAnsi="Arial" w:cs="Arial"/>
                  <w:color w:val="000000"/>
                </w:rPr>
                <w:fldChar w:fldCharType="begin"/>
              </w:r>
              <w:r w:rsidRPr="00CC5259">
                <w:rPr>
                  <w:rFonts w:ascii="Arial" w:eastAsia="Times New Roman" w:hAnsi="Arial" w:cs="Arial"/>
                  <w:color w:val="000000"/>
                </w:rPr>
                <w:instrText xml:space="preserve"> HYPERLINK "http://eco-living.wikispaces.com/space/subscribe/upgrade" </w:instrText>
              </w:r>
              <w:r w:rsidRPr="00CC5259">
                <w:rPr>
                  <w:rFonts w:ascii="Arial" w:eastAsia="Times New Roman" w:hAnsi="Arial" w:cs="Arial"/>
                  <w:color w:val="000000"/>
                </w:rPr>
                <w:fldChar w:fldCharType="separate"/>
              </w:r>
              <w:r w:rsidRPr="00CC5259">
                <w:rPr>
                  <w:rFonts w:ascii="Arial" w:eastAsia="Times New Roman" w:hAnsi="Arial" w:cs="Arial"/>
                  <w:b/>
                  <w:bCs/>
                  <w:color w:val="0000FF"/>
                </w:rPr>
                <w:t>Upgrade</w:t>
              </w:r>
              <w:r w:rsidRPr="00CC5259">
                <w:rPr>
                  <w:rFonts w:ascii="Arial" w:eastAsia="Times New Roman" w:hAnsi="Arial" w:cs="Arial"/>
                  <w:color w:val="000000"/>
                </w:rPr>
                <w:fldChar w:fldCharType="end"/>
              </w:r>
            </w:ins>
          </w:p>
          <w:p w:rsidR="00CC5259" w:rsidRPr="00CC5259" w:rsidRDefault="00CC5259" w:rsidP="00CC5259">
            <w:pPr>
              <w:spacing w:after="0" w:line="240" w:lineRule="auto"/>
              <w:jc w:val="center"/>
              <w:rPr>
                <w:ins w:id="33" w:author="Unknown"/>
                <w:rFonts w:ascii="Arial" w:eastAsia="Times New Roman" w:hAnsi="Arial" w:cs="Arial"/>
                <w:color w:val="000000"/>
                <w:sz w:val="20"/>
                <w:szCs w:val="20"/>
              </w:rPr>
            </w:pPr>
            <w:ins w:id="34" w:author="Unknown">
              <w:r w:rsidRPr="00CC5259">
                <w:rPr>
                  <w:rFonts w:ascii="Arial" w:eastAsia="Times New Roman" w:hAnsi="Arial" w:cs="Arial"/>
                  <w:color w:val="000000"/>
                  <w:sz w:val="20"/>
                  <w:szCs w:val="20"/>
                </w:rPr>
                <w:t xml:space="preserve">Contributions to http://eco-living.wikispaces.com are licensed under a </w:t>
              </w:r>
              <w:r w:rsidRPr="00CC5259">
                <w:rPr>
                  <w:rFonts w:ascii="Arial" w:eastAsia="Times New Roman" w:hAnsi="Arial" w:cs="Arial"/>
                  <w:color w:val="000000"/>
                  <w:sz w:val="20"/>
                  <w:szCs w:val="20"/>
                </w:rPr>
                <w:fldChar w:fldCharType="begin"/>
              </w:r>
              <w:r w:rsidRPr="00CC5259">
                <w:rPr>
                  <w:rFonts w:ascii="Arial" w:eastAsia="Times New Roman" w:hAnsi="Arial" w:cs="Arial"/>
                  <w:color w:val="000000"/>
                  <w:sz w:val="20"/>
                  <w:szCs w:val="20"/>
                </w:rPr>
                <w:instrText xml:space="preserve"> HYPERLINK "http://www.creativecommons.org/licenses/by-sa/3.0" </w:instrText>
              </w:r>
              <w:r w:rsidRPr="00CC5259">
                <w:rPr>
                  <w:rFonts w:ascii="Arial" w:eastAsia="Times New Roman" w:hAnsi="Arial" w:cs="Arial"/>
                  <w:color w:val="000000"/>
                  <w:sz w:val="20"/>
                  <w:szCs w:val="20"/>
                </w:rPr>
                <w:fldChar w:fldCharType="separate"/>
              </w:r>
              <w:r w:rsidRPr="00CC5259">
                <w:rPr>
                  <w:rFonts w:ascii="Arial" w:eastAsia="Times New Roman" w:hAnsi="Arial" w:cs="Arial"/>
                  <w:color w:val="0000FF"/>
                  <w:sz w:val="20"/>
                  <w:szCs w:val="20"/>
                </w:rPr>
                <w:t>Creative Commons Attribution Share-Alike 3.0 License</w:t>
              </w:r>
              <w:r w:rsidRPr="00CC5259">
                <w:rPr>
                  <w:rFonts w:ascii="Arial" w:eastAsia="Times New Roman" w:hAnsi="Arial" w:cs="Arial"/>
                  <w:color w:val="000000"/>
                  <w:sz w:val="20"/>
                  <w:szCs w:val="20"/>
                </w:rPr>
                <w:fldChar w:fldCharType="end"/>
              </w:r>
              <w:r w:rsidRPr="00CC5259">
                <w:rPr>
                  <w:rFonts w:ascii="Arial" w:eastAsia="Times New Roman" w:hAnsi="Arial" w:cs="Arial"/>
                  <w:color w:val="000000"/>
                  <w:sz w:val="20"/>
                  <w:szCs w:val="20"/>
                </w:rPr>
                <w:t xml:space="preserve">. </w:t>
              </w:r>
            </w:ins>
            <w:r>
              <w:rPr>
                <w:rFonts w:ascii="Arial" w:eastAsia="Times New Roman" w:hAnsi="Arial" w:cs="Arial"/>
                <w:noProof/>
                <w:color w:val="0000FF"/>
                <w:sz w:val="20"/>
                <w:szCs w:val="20"/>
              </w:rPr>
              <w:drawing>
                <wp:inline distT="0" distB="0" distL="0" distR="0">
                  <wp:extent cx="765810" cy="138430"/>
                  <wp:effectExtent l="19050" t="0" r="0" b="0"/>
                  <wp:docPr id="19" name="Picture 19" descr="http://i.creativecommons.org/l/by-sa/3.0/80x15.png">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creativecommons.org/l/by-sa/3.0/80x15.png">
                            <a:hlinkClick r:id="rId94"/>
                          </pic:cNvPr>
                          <pic:cNvPicPr>
                            <a:picLocks noChangeAspect="1" noChangeArrowheads="1"/>
                          </pic:cNvPicPr>
                        </pic:nvPicPr>
                        <pic:blipFill>
                          <a:blip r:embed="rId95" cstate="print"/>
                          <a:srcRect/>
                          <a:stretch>
                            <a:fillRect/>
                          </a:stretch>
                        </pic:blipFill>
                        <pic:spPr bwMode="auto">
                          <a:xfrm>
                            <a:off x="0" y="0"/>
                            <a:ext cx="765810" cy="138430"/>
                          </a:xfrm>
                          <a:prstGeom prst="rect">
                            <a:avLst/>
                          </a:prstGeom>
                          <a:noFill/>
                          <a:ln w="9525">
                            <a:noFill/>
                            <a:miter lim="800000"/>
                            <a:headEnd/>
                            <a:tailEnd/>
                          </a:ln>
                        </pic:spPr>
                      </pic:pic>
                    </a:graphicData>
                  </a:graphic>
                </wp:inline>
              </w:drawing>
            </w:r>
            <w:ins w:id="35" w:author="Unknown">
              <w:r w:rsidRPr="00CC5259">
                <w:rPr>
                  <w:rFonts w:ascii="Arial" w:eastAsia="Times New Roman" w:hAnsi="Arial" w:cs="Arial"/>
                  <w:color w:val="000000"/>
                  <w:sz w:val="20"/>
                  <w:szCs w:val="20"/>
                </w:rPr>
                <w:br/>
                <w:t xml:space="preserve">Portions not contributed by visitors are Copyright 2010 </w:t>
              </w:r>
              <w:proofErr w:type="spellStart"/>
              <w:r w:rsidRPr="00CC5259">
                <w:rPr>
                  <w:rFonts w:ascii="Arial" w:eastAsia="Times New Roman" w:hAnsi="Arial" w:cs="Arial"/>
                  <w:color w:val="000000"/>
                  <w:sz w:val="20"/>
                  <w:szCs w:val="20"/>
                </w:rPr>
                <w:t>Tangient</w:t>
              </w:r>
              <w:proofErr w:type="spellEnd"/>
              <w:r w:rsidRPr="00CC5259">
                <w:rPr>
                  <w:rFonts w:ascii="Arial" w:eastAsia="Times New Roman" w:hAnsi="Arial" w:cs="Arial"/>
                  <w:color w:val="000000"/>
                  <w:sz w:val="20"/>
                  <w:szCs w:val="20"/>
                </w:rPr>
                <w:t xml:space="preserve"> LLC.</w:t>
              </w:r>
            </w:ins>
          </w:p>
        </w:tc>
      </w:tr>
    </w:tbl>
    <w:p w:rsidR="00CC5259" w:rsidRPr="00CC5259" w:rsidRDefault="00CC5259" w:rsidP="00CC5259">
      <w:pPr>
        <w:shd w:val="clear" w:color="auto" w:fill="CCCCCC"/>
        <w:spacing w:after="0" w:line="240" w:lineRule="auto"/>
        <w:rPr>
          <w:rFonts w:ascii="Arial" w:eastAsia="Times New Roman" w:hAnsi="Arial" w:cs="Arial"/>
          <w:vanish/>
          <w:color w:val="222222"/>
        </w:rPr>
      </w:pPr>
      <w:hyperlink r:id="rId96" w:history="1">
        <w:r w:rsidRPr="00CC5259">
          <w:rPr>
            <w:rFonts w:ascii="Arial" w:eastAsia="Times New Roman" w:hAnsi="Arial" w:cs="Arial"/>
            <w:vanish/>
            <w:color w:val="0000FF"/>
            <w:u w:val="single"/>
          </w:rPr>
          <w:t>Home</w:t>
        </w:r>
      </w:hyperlink>
      <w:r w:rsidRPr="00CC5259">
        <w:rPr>
          <w:rFonts w:ascii="Arial" w:eastAsia="Times New Roman" w:hAnsi="Arial" w:cs="Arial"/>
          <w:vanish/>
          <w:color w:val="222222"/>
        </w:rPr>
        <w:t xml:space="preserve"> &gt; ... </w:t>
      </w:r>
      <w:r>
        <w:rPr>
          <w:rFonts w:ascii="Arial" w:eastAsia="Times New Roman" w:hAnsi="Arial" w:cs="Arial"/>
          <w:noProof/>
          <w:vanish/>
          <w:color w:val="222222"/>
        </w:rPr>
        <w:drawing>
          <wp:inline distT="0" distB="0" distL="0" distR="0">
            <wp:extent cx="170180" cy="170180"/>
            <wp:effectExtent l="19050" t="0" r="1270" b="0"/>
            <wp:docPr id="20" name="WikispacesHelpBreadcrumbSpinner" descr="please 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spacesHelpBreadcrumbSpinner" descr="please wait"/>
                    <pic:cNvPicPr>
                      <a:picLocks noChangeAspect="1" noChangeArrowheads="1"/>
                    </pic:cNvPicPr>
                  </pic:nvPicPr>
                  <pic:blipFill>
                    <a:blip r:embed="rId97" cstate="print"/>
                    <a:srcRect/>
                    <a:stretch>
                      <a:fillRect/>
                    </a:stretch>
                  </pic:blipFill>
                  <pic:spPr bwMode="auto">
                    <a:xfrm>
                      <a:off x="0" y="0"/>
                      <a:ext cx="170180" cy="170180"/>
                    </a:xfrm>
                    <a:prstGeom prst="rect">
                      <a:avLst/>
                    </a:prstGeom>
                    <a:noFill/>
                    <a:ln w="9525">
                      <a:noFill/>
                      <a:miter lim="800000"/>
                      <a:headEnd/>
                      <a:tailEnd/>
                    </a:ln>
                  </pic:spPr>
                </pic:pic>
              </a:graphicData>
            </a:graphic>
          </wp:inline>
        </w:drawing>
      </w:r>
    </w:p>
    <w:p w:rsidR="00CC5259" w:rsidRPr="00CC5259" w:rsidRDefault="00CC5259" w:rsidP="00CC5259">
      <w:pPr>
        <w:shd w:val="clear" w:color="auto" w:fill="CCCCCC"/>
        <w:spacing w:after="0" w:line="240" w:lineRule="auto"/>
        <w:rPr>
          <w:rFonts w:ascii="Arial" w:eastAsia="Times New Roman" w:hAnsi="Arial" w:cs="Arial"/>
          <w:vanish/>
          <w:color w:val="222222"/>
        </w:rPr>
      </w:pPr>
      <w:r>
        <w:rPr>
          <w:rFonts w:ascii="Arial" w:eastAsia="Times New Roman" w:hAnsi="Arial" w:cs="Arial"/>
          <w:noProof/>
          <w:vanish/>
          <w:color w:val="0000FF"/>
        </w:rPr>
        <w:drawing>
          <wp:inline distT="0" distB="0" distL="0" distR="0">
            <wp:extent cx="138430" cy="138430"/>
            <wp:effectExtent l="19050" t="0" r="0" b="0"/>
            <wp:docPr id="21" name="Picture 21" descr="clos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lose">
                      <a:hlinkClick r:id="rId22"/>
                    </pic:cNvPr>
                    <pic:cNvPicPr>
                      <a:picLocks noChangeAspect="1" noChangeArrowheads="1"/>
                    </pic:cNvPicPr>
                  </pic:nvPicPr>
                  <pic:blipFill>
                    <a:blip r:embed="rId66"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CC5259" w:rsidRPr="00CC5259" w:rsidRDefault="00CC5259" w:rsidP="00CC5259">
      <w:pPr>
        <w:shd w:val="clear" w:color="auto" w:fill="FFFFFF"/>
        <w:spacing w:after="0" w:line="240" w:lineRule="auto"/>
        <w:rPr>
          <w:rFonts w:ascii="Arial" w:eastAsia="Times New Roman" w:hAnsi="Arial" w:cs="Arial"/>
          <w:vanish/>
          <w:color w:val="222222"/>
        </w:rPr>
      </w:pPr>
      <w:r w:rsidRPr="00CC5259">
        <w:rPr>
          <w:rFonts w:ascii="Arial" w:eastAsia="Times New Roman" w:hAnsi="Arial" w:cs="Arial"/>
          <w:vanish/>
          <w:color w:val="222222"/>
        </w:rPr>
        <w:t>Loading...</w:t>
      </w:r>
    </w:p>
    <w:p w:rsidR="00CC5259" w:rsidRPr="00CC5259" w:rsidRDefault="00CC5259" w:rsidP="00CC5259">
      <w:pPr>
        <w:shd w:val="clear" w:color="auto" w:fill="CCCCCC"/>
        <w:spacing w:after="0" w:line="240" w:lineRule="auto"/>
        <w:rPr>
          <w:rFonts w:ascii="Arial" w:eastAsia="Times New Roman" w:hAnsi="Arial" w:cs="Arial"/>
          <w:vanish/>
          <w:color w:val="222222"/>
        </w:rPr>
      </w:pPr>
      <w:hyperlink r:id="rId98" w:history="1">
        <w:r w:rsidRPr="00CC5259">
          <w:rPr>
            <w:rFonts w:ascii="Arial" w:eastAsia="Times New Roman" w:hAnsi="Arial" w:cs="Arial"/>
            <w:vanish/>
            <w:color w:val="0000FF"/>
            <w:u w:val="single"/>
          </w:rPr>
          <w:t>Home</w:t>
        </w:r>
      </w:hyperlink>
      <w:r w:rsidRPr="00CC5259">
        <w:rPr>
          <w:rFonts w:ascii="Arial" w:eastAsia="Times New Roman" w:hAnsi="Arial" w:cs="Arial"/>
          <w:vanish/>
          <w:color w:val="222222"/>
        </w:rPr>
        <w:t xml:space="preserve"> </w:t>
      </w:r>
      <w:hyperlink r:id="rId99" w:history="1">
        <w:r w:rsidRPr="00CC5259">
          <w:rPr>
            <w:rFonts w:ascii="Arial" w:eastAsia="Times New Roman" w:hAnsi="Arial" w:cs="Arial"/>
            <w:vanish/>
            <w:color w:val="0000FF"/>
            <w:u w:val="single"/>
          </w:rPr>
          <w:t>Turn Off "Getting Started"</w:t>
        </w:r>
      </w:hyperlink>
      <w:r w:rsidRPr="00CC5259">
        <w:rPr>
          <w:rFonts w:ascii="Arial" w:eastAsia="Times New Roman" w:hAnsi="Arial" w:cs="Arial"/>
          <w:vanish/>
          <w:color w:val="222222"/>
        </w:rPr>
        <w:t xml:space="preserve"> </w:t>
      </w:r>
    </w:p>
    <w:p w:rsidR="00CC5259" w:rsidRPr="00CC5259" w:rsidRDefault="00CC5259" w:rsidP="00CC5259">
      <w:pPr>
        <w:shd w:val="clear" w:color="auto" w:fill="CCCCCC"/>
        <w:spacing w:after="0" w:line="240" w:lineRule="auto"/>
        <w:rPr>
          <w:rFonts w:ascii="Arial" w:eastAsia="Times New Roman" w:hAnsi="Arial" w:cs="Arial"/>
          <w:vanish/>
          <w:color w:val="222222"/>
        </w:rPr>
      </w:pPr>
      <w:r>
        <w:rPr>
          <w:rFonts w:ascii="Arial" w:eastAsia="Times New Roman" w:hAnsi="Arial" w:cs="Arial"/>
          <w:noProof/>
          <w:vanish/>
          <w:color w:val="0000FF"/>
        </w:rPr>
        <w:drawing>
          <wp:inline distT="0" distB="0" distL="0" distR="0">
            <wp:extent cx="138430" cy="138430"/>
            <wp:effectExtent l="19050" t="0" r="0" b="0"/>
            <wp:docPr id="22" name="Picture 22" descr="clos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lose">
                      <a:hlinkClick r:id="rId22"/>
                    </pic:cNvPr>
                    <pic:cNvPicPr>
                      <a:picLocks noChangeAspect="1" noChangeArrowheads="1"/>
                    </pic:cNvPicPr>
                  </pic:nvPicPr>
                  <pic:blipFill>
                    <a:blip r:embed="rId66" cstate="print"/>
                    <a:srcRect/>
                    <a:stretch>
                      <a:fillRect/>
                    </a:stretch>
                  </pic:blipFill>
                  <pic:spPr bwMode="auto">
                    <a:xfrm>
                      <a:off x="0" y="0"/>
                      <a:ext cx="138430" cy="138430"/>
                    </a:xfrm>
                    <a:prstGeom prst="rect">
                      <a:avLst/>
                    </a:prstGeom>
                    <a:noFill/>
                    <a:ln w="9525">
                      <a:noFill/>
                      <a:miter lim="800000"/>
                      <a:headEnd/>
                      <a:tailEnd/>
                    </a:ln>
                  </pic:spPr>
                </pic:pic>
              </a:graphicData>
            </a:graphic>
          </wp:inline>
        </w:drawing>
      </w:r>
    </w:p>
    <w:p w:rsidR="00CC5259" w:rsidRPr="00CC5259" w:rsidRDefault="00CC5259" w:rsidP="00CC5259">
      <w:pPr>
        <w:shd w:val="clear" w:color="auto" w:fill="FFFFFF"/>
        <w:spacing w:after="0" w:line="240" w:lineRule="auto"/>
        <w:rPr>
          <w:rFonts w:ascii="Arial" w:eastAsia="Times New Roman" w:hAnsi="Arial" w:cs="Arial"/>
          <w:vanish/>
          <w:color w:val="222222"/>
        </w:rPr>
      </w:pPr>
      <w:r w:rsidRPr="00CC5259">
        <w:rPr>
          <w:rFonts w:ascii="Arial" w:eastAsia="Times New Roman" w:hAnsi="Arial" w:cs="Arial"/>
          <w:vanish/>
          <w:color w:val="222222"/>
        </w:rPr>
        <w:t>Loading...</w:t>
      </w:r>
    </w:p>
    <w:p w:rsidR="007D487D" w:rsidRDefault="00CC5259" w:rsidP="00CC5259">
      <w:r w:rsidRPr="00CC5259">
        <w:rPr>
          <w:rFonts w:ascii="Arial" w:eastAsia="Times New Roman" w:hAnsi="Arial" w:cs="Arial"/>
          <w:vanish/>
          <w:color w:val="222222"/>
        </w:rPr>
        <w:pict/>
      </w:r>
      <w:r w:rsidRPr="00CC5259">
        <w:rPr>
          <w:rFonts w:ascii="Arial" w:eastAsia="Times New Roman" w:hAnsi="Arial" w:cs="Arial"/>
          <w:vanish/>
          <w:color w:val="222222"/>
        </w:rPr>
        <w:pict/>
      </w:r>
    </w:p>
    <w:sectPr w:rsidR="007D487D" w:rsidSect="007D48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63E8C"/>
    <w:multiLevelType w:val="multilevel"/>
    <w:tmpl w:val="8A346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F559D2"/>
    <w:multiLevelType w:val="multilevel"/>
    <w:tmpl w:val="49C0C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0D2A6E"/>
    <w:multiLevelType w:val="multilevel"/>
    <w:tmpl w:val="0914B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A30E28"/>
    <w:multiLevelType w:val="multilevel"/>
    <w:tmpl w:val="B0485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9DE1EA5"/>
    <w:multiLevelType w:val="multilevel"/>
    <w:tmpl w:val="D1AC2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C5259"/>
    <w:rsid w:val="00130D30"/>
    <w:rsid w:val="0017552B"/>
    <w:rsid w:val="002F627A"/>
    <w:rsid w:val="003D4429"/>
    <w:rsid w:val="00465D76"/>
    <w:rsid w:val="00537EB8"/>
    <w:rsid w:val="007A2013"/>
    <w:rsid w:val="007D487D"/>
    <w:rsid w:val="0089491E"/>
    <w:rsid w:val="00B7616D"/>
    <w:rsid w:val="00B86693"/>
    <w:rsid w:val="00CC52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8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5259"/>
    <w:rPr>
      <w:color w:val="0000FF"/>
      <w:u w:val="single"/>
    </w:rPr>
  </w:style>
  <w:style w:type="character" w:styleId="Strong">
    <w:name w:val="Strong"/>
    <w:basedOn w:val="DefaultParagraphFont"/>
    <w:uiPriority w:val="22"/>
    <w:qFormat/>
    <w:rsid w:val="00CC5259"/>
    <w:rPr>
      <w:b/>
      <w:bCs/>
    </w:rPr>
  </w:style>
  <w:style w:type="paragraph" w:styleId="NormalWeb">
    <w:name w:val="Normal (Web)"/>
    <w:basedOn w:val="Normal"/>
    <w:uiPriority w:val="99"/>
    <w:unhideWhenUsed/>
    <w:rsid w:val="00CC52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kipagemenustar1">
    <w:name w:val="wikipagemenustar1"/>
    <w:basedOn w:val="DefaultParagraphFont"/>
    <w:rsid w:val="00CC5259"/>
  </w:style>
  <w:style w:type="character" w:customStyle="1" w:styleId="wikipagemenutitle1">
    <w:name w:val="wikipagemenutitle1"/>
    <w:basedOn w:val="DefaultParagraphFont"/>
    <w:rsid w:val="00CC5259"/>
    <w:rPr>
      <w:rFonts w:ascii="Arial" w:hAnsi="Arial" w:cs="Arial" w:hint="default"/>
      <w:b w:val="0"/>
      <w:bCs w:val="0"/>
      <w:color w:val="FFFFFF"/>
      <w:sz w:val="38"/>
      <w:szCs w:val="38"/>
    </w:rPr>
  </w:style>
  <w:style w:type="paragraph" w:styleId="z-TopofForm">
    <w:name w:val="HTML Top of Form"/>
    <w:basedOn w:val="Normal"/>
    <w:next w:val="Normal"/>
    <w:link w:val="z-TopofFormChar"/>
    <w:hidden/>
    <w:uiPriority w:val="99"/>
    <w:semiHidden/>
    <w:unhideWhenUsed/>
    <w:rsid w:val="00CC525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C525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CC525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CC5259"/>
    <w:rPr>
      <w:rFonts w:ascii="Arial" w:eastAsia="Times New Roman" w:hAnsi="Arial" w:cs="Arial"/>
      <w:vanish/>
      <w:sz w:val="16"/>
      <w:szCs w:val="16"/>
    </w:rPr>
  </w:style>
  <w:style w:type="character" w:customStyle="1" w:styleId="wikispaceshelpbreadcrumb">
    <w:name w:val="wikispaceshelpbreadcrumb"/>
    <w:basedOn w:val="DefaultParagraphFont"/>
    <w:rsid w:val="00CC5259"/>
  </w:style>
  <w:style w:type="paragraph" w:styleId="BalloonText">
    <w:name w:val="Balloon Text"/>
    <w:basedOn w:val="Normal"/>
    <w:link w:val="BalloonTextChar"/>
    <w:uiPriority w:val="99"/>
    <w:semiHidden/>
    <w:unhideWhenUsed/>
    <w:rsid w:val="00CC52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2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7044268">
      <w:marLeft w:val="0"/>
      <w:marRight w:val="0"/>
      <w:marTop w:val="0"/>
      <w:marBottom w:val="0"/>
      <w:divBdr>
        <w:top w:val="single" w:sz="24" w:space="0" w:color="888888"/>
        <w:left w:val="single" w:sz="24" w:space="0" w:color="888888"/>
        <w:bottom w:val="single" w:sz="24" w:space="0" w:color="888888"/>
        <w:right w:val="single" w:sz="24" w:space="0" w:color="888888"/>
      </w:divBdr>
      <w:divsChild>
        <w:div w:id="1987394423">
          <w:marLeft w:val="0"/>
          <w:marRight w:val="0"/>
          <w:marTop w:val="0"/>
          <w:marBottom w:val="0"/>
          <w:divBdr>
            <w:top w:val="none" w:sz="0" w:space="0" w:color="auto"/>
            <w:left w:val="none" w:sz="0" w:space="0" w:color="auto"/>
            <w:bottom w:val="none" w:sz="0" w:space="0" w:color="auto"/>
            <w:right w:val="none" w:sz="0" w:space="0" w:color="auto"/>
          </w:divBdr>
          <w:divsChild>
            <w:div w:id="197201414">
              <w:marLeft w:val="0"/>
              <w:marRight w:val="0"/>
              <w:marTop w:val="0"/>
              <w:marBottom w:val="0"/>
              <w:divBdr>
                <w:top w:val="none" w:sz="0" w:space="0" w:color="auto"/>
                <w:left w:val="none" w:sz="0" w:space="0" w:color="auto"/>
                <w:bottom w:val="none" w:sz="0" w:space="0" w:color="auto"/>
                <w:right w:val="none" w:sz="0" w:space="0" w:color="auto"/>
              </w:divBdr>
            </w:div>
          </w:divsChild>
        </w:div>
        <w:div w:id="1340959666">
          <w:marLeft w:val="0"/>
          <w:marRight w:val="0"/>
          <w:marTop w:val="0"/>
          <w:marBottom w:val="0"/>
          <w:divBdr>
            <w:top w:val="none" w:sz="0" w:space="0" w:color="auto"/>
            <w:left w:val="none" w:sz="0" w:space="0" w:color="auto"/>
            <w:bottom w:val="none" w:sz="0" w:space="0" w:color="auto"/>
            <w:right w:val="none" w:sz="0" w:space="0" w:color="auto"/>
          </w:divBdr>
          <w:divsChild>
            <w:div w:id="182900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93992">
      <w:marLeft w:val="0"/>
      <w:marRight w:val="0"/>
      <w:marTop w:val="0"/>
      <w:marBottom w:val="0"/>
      <w:divBdr>
        <w:top w:val="none" w:sz="0" w:space="0" w:color="auto"/>
        <w:left w:val="none" w:sz="0" w:space="0" w:color="auto"/>
        <w:bottom w:val="none" w:sz="0" w:space="0" w:color="auto"/>
        <w:right w:val="none" w:sz="0" w:space="0" w:color="auto"/>
      </w:divBdr>
      <w:divsChild>
        <w:div w:id="707265475">
          <w:marLeft w:val="0"/>
          <w:marRight w:val="0"/>
          <w:marTop w:val="0"/>
          <w:marBottom w:val="0"/>
          <w:divBdr>
            <w:top w:val="none" w:sz="0" w:space="0" w:color="auto"/>
            <w:left w:val="none" w:sz="0" w:space="0" w:color="auto"/>
            <w:bottom w:val="none" w:sz="0" w:space="0" w:color="auto"/>
            <w:right w:val="none" w:sz="0" w:space="0" w:color="auto"/>
          </w:divBdr>
          <w:divsChild>
            <w:div w:id="854658680">
              <w:marLeft w:val="0"/>
              <w:marRight w:val="0"/>
              <w:marTop w:val="0"/>
              <w:marBottom w:val="0"/>
              <w:divBdr>
                <w:top w:val="none" w:sz="0" w:space="0" w:color="auto"/>
                <w:left w:val="none" w:sz="0" w:space="0" w:color="auto"/>
                <w:bottom w:val="none" w:sz="0" w:space="0" w:color="auto"/>
                <w:right w:val="none" w:sz="0" w:space="0" w:color="auto"/>
              </w:divBdr>
              <w:divsChild>
                <w:div w:id="220412613">
                  <w:marLeft w:val="0"/>
                  <w:marRight w:val="0"/>
                  <w:marTop w:val="0"/>
                  <w:marBottom w:val="0"/>
                  <w:divBdr>
                    <w:top w:val="none" w:sz="0" w:space="0" w:color="auto"/>
                    <w:left w:val="none" w:sz="0" w:space="0" w:color="auto"/>
                    <w:bottom w:val="none" w:sz="0" w:space="0" w:color="auto"/>
                    <w:right w:val="none" w:sz="0" w:space="0" w:color="auto"/>
                  </w:divBdr>
                  <w:divsChild>
                    <w:div w:id="1184438984">
                      <w:marLeft w:val="0"/>
                      <w:marRight w:val="0"/>
                      <w:marTop w:val="0"/>
                      <w:marBottom w:val="0"/>
                      <w:divBdr>
                        <w:top w:val="none" w:sz="0" w:space="0" w:color="auto"/>
                        <w:left w:val="none" w:sz="0" w:space="0" w:color="auto"/>
                        <w:bottom w:val="none" w:sz="0" w:space="0" w:color="auto"/>
                        <w:right w:val="none" w:sz="0" w:space="0" w:color="auto"/>
                      </w:divBdr>
                    </w:div>
                  </w:divsChild>
                </w:div>
                <w:div w:id="428698796">
                  <w:marLeft w:val="0"/>
                  <w:marRight w:val="0"/>
                  <w:marTop w:val="0"/>
                  <w:marBottom w:val="0"/>
                  <w:divBdr>
                    <w:top w:val="none" w:sz="0" w:space="0" w:color="auto"/>
                    <w:left w:val="none" w:sz="0" w:space="0" w:color="auto"/>
                    <w:bottom w:val="none" w:sz="0" w:space="0" w:color="auto"/>
                    <w:right w:val="none" w:sz="0" w:space="0" w:color="auto"/>
                  </w:divBdr>
                  <w:divsChild>
                    <w:div w:id="1917128332">
                      <w:marLeft w:val="0"/>
                      <w:marRight w:val="0"/>
                      <w:marTop w:val="0"/>
                      <w:marBottom w:val="0"/>
                      <w:divBdr>
                        <w:top w:val="none" w:sz="0" w:space="0" w:color="auto"/>
                        <w:left w:val="none" w:sz="0" w:space="0" w:color="auto"/>
                        <w:bottom w:val="none" w:sz="0" w:space="0" w:color="auto"/>
                        <w:right w:val="none" w:sz="0" w:space="0" w:color="auto"/>
                      </w:divBdr>
                      <w:divsChild>
                        <w:div w:id="5910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171140">
          <w:marLeft w:val="0"/>
          <w:marRight w:val="0"/>
          <w:marTop w:val="0"/>
          <w:marBottom w:val="0"/>
          <w:divBdr>
            <w:top w:val="none" w:sz="0" w:space="0" w:color="auto"/>
            <w:left w:val="none" w:sz="0" w:space="0" w:color="auto"/>
            <w:bottom w:val="none" w:sz="0" w:space="0" w:color="auto"/>
            <w:right w:val="none" w:sz="0" w:space="0" w:color="auto"/>
          </w:divBdr>
          <w:divsChild>
            <w:div w:id="825323880">
              <w:marLeft w:val="0"/>
              <w:marRight w:val="0"/>
              <w:marTop w:val="0"/>
              <w:marBottom w:val="0"/>
              <w:divBdr>
                <w:top w:val="none" w:sz="0" w:space="0" w:color="auto"/>
                <w:left w:val="none" w:sz="0" w:space="0" w:color="auto"/>
                <w:bottom w:val="none" w:sz="0" w:space="0" w:color="auto"/>
                <w:right w:val="none" w:sz="0" w:space="0" w:color="auto"/>
              </w:divBdr>
              <w:divsChild>
                <w:div w:id="628322804">
                  <w:marLeft w:val="0"/>
                  <w:marRight w:val="0"/>
                  <w:marTop w:val="0"/>
                  <w:marBottom w:val="0"/>
                  <w:divBdr>
                    <w:top w:val="none" w:sz="0" w:space="0" w:color="auto"/>
                    <w:left w:val="none" w:sz="0" w:space="0" w:color="auto"/>
                    <w:bottom w:val="none" w:sz="0" w:space="0" w:color="auto"/>
                    <w:right w:val="none" w:sz="0" w:space="0" w:color="auto"/>
                  </w:divBdr>
                </w:div>
                <w:div w:id="1421834977">
                  <w:marLeft w:val="0"/>
                  <w:marRight w:val="0"/>
                  <w:marTop w:val="0"/>
                  <w:marBottom w:val="0"/>
                  <w:divBdr>
                    <w:top w:val="none" w:sz="0" w:space="0" w:color="auto"/>
                    <w:left w:val="none" w:sz="0" w:space="0" w:color="auto"/>
                    <w:bottom w:val="none" w:sz="0" w:space="0" w:color="auto"/>
                    <w:right w:val="none" w:sz="0" w:space="0" w:color="auto"/>
                  </w:divBdr>
                  <w:divsChild>
                    <w:div w:id="91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9248">
              <w:marLeft w:val="3818"/>
              <w:marRight w:val="251"/>
              <w:marTop w:val="0"/>
              <w:marBottom w:val="84"/>
              <w:divBdr>
                <w:top w:val="none" w:sz="0" w:space="0" w:color="auto"/>
                <w:left w:val="none" w:sz="0" w:space="0" w:color="auto"/>
                <w:bottom w:val="none" w:sz="0" w:space="0" w:color="auto"/>
                <w:right w:val="none" w:sz="0" w:space="0" w:color="auto"/>
              </w:divBdr>
              <w:divsChild>
                <w:div w:id="58989471">
                  <w:marLeft w:val="0"/>
                  <w:marRight w:val="0"/>
                  <w:marTop w:val="0"/>
                  <w:marBottom w:val="0"/>
                  <w:divBdr>
                    <w:top w:val="none" w:sz="0" w:space="0" w:color="auto"/>
                    <w:left w:val="none" w:sz="0" w:space="0" w:color="auto"/>
                    <w:bottom w:val="none" w:sz="0" w:space="0" w:color="auto"/>
                    <w:right w:val="none" w:sz="0" w:space="0" w:color="auto"/>
                  </w:divBdr>
                  <w:divsChild>
                    <w:div w:id="1827935897">
                      <w:marLeft w:val="0"/>
                      <w:marRight w:val="0"/>
                      <w:marTop w:val="0"/>
                      <w:marBottom w:val="0"/>
                      <w:divBdr>
                        <w:top w:val="none" w:sz="0" w:space="0" w:color="auto"/>
                        <w:left w:val="none" w:sz="0" w:space="0" w:color="auto"/>
                        <w:bottom w:val="none" w:sz="0" w:space="0" w:color="auto"/>
                        <w:right w:val="none" w:sz="0" w:space="0" w:color="auto"/>
                      </w:divBdr>
                      <w:divsChild>
                        <w:div w:id="606159215">
                          <w:marLeft w:val="0"/>
                          <w:marRight w:val="2930"/>
                          <w:marTop w:val="0"/>
                          <w:marBottom w:val="0"/>
                          <w:divBdr>
                            <w:top w:val="none" w:sz="0" w:space="0" w:color="auto"/>
                            <w:left w:val="none" w:sz="0" w:space="0" w:color="auto"/>
                            <w:bottom w:val="none" w:sz="0" w:space="0" w:color="auto"/>
                            <w:right w:val="none" w:sz="0" w:space="0" w:color="auto"/>
                          </w:divBdr>
                          <w:divsChild>
                            <w:div w:id="449934707">
                              <w:marLeft w:val="0"/>
                              <w:marRight w:val="0"/>
                              <w:marTop w:val="0"/>
                              <w:marBottom w:val="0"/>
                              <w:divBdr>
                                <w:top w:val="none" w:sz="0" w:space="0" w:color="auto"/>
                                <w:left w:val="none" w:sz="0" w:space="0" w:color="auto"/>
                                <w:bottom w:val="none" w:sz="0" w:space="0" w:color="auto"/>
                                <w:right w:val="none" w:sz="0" w:space="0" w:color="auto"/>
                              </w:divBdr>
                              <w:divsChild>
                                <w:div w:id="2066490341">
                                  <w:marLeft w:val="0"/>
                                  <w:marRight w:val="0"/>
                                  <w:marTop w:val="0"/>
                                  <w:marBottom w:val="0"/>
                                  <w:divBdr>
                                    <w:top w:val="none" w:sz="0" w:space="0" w:color="auto"/>
                                    <w:left w:val="none" w:sz="0" w:space="0" w:color="auto"/>
                                    <w:bottom w:val="none" w:sz="0" w:space="0" w:color="auto"/>
                                    <w:right w:val="none" w:sz="0" w:space="0" w:color="auto"/>
                                  </w:divBdr>
                                  <w:divsChild>
                                    <w:div w:id="1585919643">
                                      <w:marLeft w:val="0"/>
                                      <w:marRight w:val="0"/>
                                      <w:marTop w:val="0"/>
                                      <w:marBottom w:val="0"/>
                                      <w:divBdr>
                                        <w:top w:val="none" w:sz="0" w:space="0" w:color="auto"/>
                                        <w:left w:val="none" w:sz="0" w:space="0" w:color="auto"/>
                                        <w:bottom w:val="none" w:sz="0" w:space="0" w:color="auto"/>
                                        <w:right w:val="none" w:sz="0" w:space="0" w:color="auto"/>
                                      </w:divBdr>
                                    </w:div>
                                    <w:div w:id="36973046">
                                      <w:marLeft w:val="0"/>
                                      <w:marRight w:val="0"/>
                                      <w:marTop w:val="0"/>
                                      <w:marBottom w:val="0"/>
                                      <w:divBdr>
                                        <w:top w:val="none" w:sz="0" w:space="0" w:color="auto"/>
                                        <w:left w:val="none" w:sz="0" w:space="0" w:color="auto"/>
                                        <w:bottom w:val="none" w:sz="0" w:space="0" w:color="auto"/>
                                        <w:right w:val="none" w:sz="0" w:space="0" w:color="auto"/>
                                      </w:divBdr>
                                    </w:div>
                                    <w:div w:id="1570383137">
                                      <w:marLeft w:val="84"/>
                                      <w:marRight w:val="0"/>
                                      <w:marTop w:val="0"/>
                                      <w:marBottom w:val="0"/>
                                      <w:divBdr>
                                        <w:top w:val="none" w:sz="0" w:space="0" w:color="auto"/>
                                        <w:left w:val="none" w:sz="0" w:space="0" w:color="auto"/>
                                        <w:bottom w:val="none" w:sz="0" w:space="0" w:color="auto"/>
                                        <w:right w:val="none" w:sz="0" w:space="0" w:color="auto"/>
                                      </w:divBdr>
                                    </w:div>
                                  </w:divsChild>
                                </w:div>
                              </w:divsChild>
                            </w:div>
                            <w:div w:id="891427466">
                              <w:marLeft w:val="0"/>
                              <w:marRight w:val="0"/>
                              <w:marTop w:val="0"/>
                              <w:marBottom w:val="0"/>
                              <w:divBdr>
                                <w:top w:val="none" w:sz="0" w:space="0" w:color="auto"/>
                                <w:left w:val="none" w:sz="0" w:space="0" w:color="auto"/>
                                <w:bottom w:val="none" w:sz="0" w:space="0" w:color="auto"/>
                                <w:right w:val="none" w:sz="0" w:space="0" w:color="auto"/>
                              </w:divBdr>
                              <w:divsChild>
                                <w:div w:id="1842624083">
                                  <w:marLeft w:val="0"/>
                                  <w:marRight w:val="0"/>
                                  <w:marTop w:val="0"/>
                                  <w:marBottom w:val="0"/>
                                  <w:divBdr>
                                    <w:top w:val="none" w:sz="0" w:space="0" w:color="auto"/>
                                    <w:left w:val="none" w:sz="0" w:space="0" w:color="auto"/>
                                    <w:bottom w:val="none" w:sz="0" w:space="0" w:color="auto"/>
                                    <w:right w:val="none" w:sz="0" w:space="0" w:color="auto"/>
                                  </w:divBdr>
                                </w:div>
                              </w:divsChild>
                            </w:div>
                            <w:div w:id="547642842">
                              <w:marLeft w:val="0"/>
                              <w:marRight w:val="0"/>
                              <w:marTop w:val="0"/>
                              <w:marBottom w:val="0"/>
                              <w:divBdr>
                                <w:top w:val="none" w:sz="0" w:space="0" w:color="auto"/>
                                <w:left w:val="none" w:sz="0" w:space="0" w:color="auto"/>
                                <w:bottom w:val="none" w:sz="0" w:space="0" w:color="auto"/>
                                <w:right w:val="none" w:sz="0" w:space="0" w:color="auto"/>
                              </w:divBdr>
                              <w:divsChild>
                                <w:div w:id="67915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9628647">
                  <w:marLeft w:val="0"/>
                  <w:marRight w:val="0"/>
                  <w:marTop w:val="0"/>
                  <w:marBottom w:val="0"/>
                  <w:divBdr>
                    <w:top w:val="none" w:sz="0" w:space="0" w:color="auto"/>
                    <w:left w:val="none" w:sz="0" w:space="0" w:color="auto"/>
                    <w:bottom w:val="none" w:sz="0" w:space="0" w:color="auto"/>
                    <w:right w:val="none" w:sz="0" w:space="0" w:color="auto"/>
                  </w:divBdr>
                </w:div>
                <w:div w:id="85820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co-living.wikispaces.com/page/code/Task" TargetMode="External"/><Relationship Id="rId21" Type="http://schemas.openxmlformats.org/officeDocument/2006/relationships/image" Target="media/image6.gif"/><Relationship Id="rId34" Type="http://schemas.openxmlformats.org/officeDocument/2006/relationships/hyperlink" Target="http://eco-living.wikispaces.com/page/notify/Task" TargetMode="External"/><Relationship Id="rId42" Type="http://schemas.openxmlformats.org/officeDocument/2006/relationships/hyperlink" Target="http://eco-living.wikispaces.com/space/about" TargetMode="External"/><Relationship Id="rId47" Type="http://schemas.openxmlformats.org/officeDocument/2006/relationships/image" Target="media/image11.wmf"/><Relationship Id="rId50" Type="http://schemas.openxmlformats.org/officeDocument/2006/relationships/hyperlink" Target="http://eco-living.wikispaces.com/Choosing+group+members%2C+choosing+an+area+of+recycling%2C+and+allocating+group+roles" TargetMode="External"/><Relationship Id="rId55" Type="http://schemas.openxmlformats.org/officeDocument/2006/relationships/hyperlink" Target="http://eco-living.wikispaces.com/Introduction" TargetMode="External"/><Relationship Id="rId63" Type="http://schemas.openxmlformats.org/officeDocument/2006/relationships/hyperlink" Target="http://www.wikispaces.com/user/view/joshlatrobe" TargetMode="External"/><Relationship Id="rId68" Type="http://schemas.openxmlformats.org/officeDocument/2006/relationships/control" Target="activeX/activeX3.xml"/><Relationship Id="rId76" Type="http://schemas.openxmlformats.org/officeDocument/2006/relationships/image" Target="media/image18.wmf"/><Relationship Id="rId84" Type="http://schemas.openxmlformats.org/officeDocument/2006/relationships/image" Target="media/image22.wmf"/><Relationship Id="rId89" Type="http://schemas.openxmlformats.org/officeDocument/2006/relationships/control" Target="activeX/activeX12.xml"/><Relationship Id="rId97" Type="http://schemas.openxmlformats.org/officeDocument/2006/relationships/image" Target="media/image27.gif"/><Relationship Id="rId7" Type="http://schemas.openxmlformats.org/officeDocument/2006/relationships/hyperlink" Target="http://eco-living.wikispaces.com/" TargetMode="External"/><Relationship Id="rId71" Type="http://schemas.openxmlformats.org/officeDocument/2006/relationships/control" Target="activeX/activeX4.xml"/><Relationship Id="rId92" Type="http://schemas.openxmlformats.org/officeDocument/2006/relationships/control" Target="activeX/activeX14.xml"/><Relationship Id="rId2" Type="http://schemas.openxmlformats.org/officeDocument/2006/relationships/styles" Target="styles.xml"/><Relationship Id="rId16" Type="http://schemas.openxmlformats.org/officeDocument/2006/relationships/hyperlink" Target="http://www.wikispaces.com/" TargetMode="External"/><Relationship Id="rId29" Type="http://schemas.openxmlformats.org/officeDocument/2006/relationships/hyperlink" Target="http://eco-living.wikispaces.com/page/redirect/Task?goto=http%3A%2F%2Feco-living.wikispaces.com%2FTask" TargetMode="External"/><Relationship Id="rId11" Type="http://schemas.openxmlformats.org/officeDocument/2006/relationships/hyperlink" Target="http://www.wikispaces.com/mail/list/Inbox" TargetMode="External"/><Relationship Id="rId24" Type="http://schemas.openxmlformats.org/officeDocument/2006/relationships/hyperlink" Target="http://eco-living.wikispaces.com/page/pdf/Task" TargetMode="External"/><Relationship Id="rId32" Type="http://schemas.openxmlformats.org/officeDocument/2006/relationships/hyperlink" Target="http://eco-living.wikispaces.com/message/list/Task" TargetMode="External"/><Relationship Id="rId37" Type="http://schemas.openxmlformats.org/officeDocument/2006/relationships/image" Target="media/image7.gif"/><Relationship Id="rId40" Type="http://schemas.openxmlformats.org/officeDocument/2006/relationships/image" Target="media/image8.gif"/><Relationship Id="rId45" Type="http://schemas.openxmlformats.org/officeDocument/2006/relationships/image" Target="media/image10.wmf"/><Relationship Id="rId53" Type="http://schemas.openxmlformats.org/officeDocument/2006/relationships/hyperlink" Target="http://eco-living.wikispaces.com/Evaluation" TargetMode="External"/><Relationship Id="rId58" Type="http://schemas.openxmlformats.org/officeDocument/2006/relationships/hyperlink" Target="http://eco-living.wikispaces.com/Teacher%27s+Page" TargetMode="External"/><Relationship Id="rId66" Type="http://schemas.openxmlformats.org/officeDocument/2006/relationships/image" Target="media/image13.gif"/><Relationship Id="rId74" Type="http://schemas.openxmlformats.org/officeDocument/2006/relationships/image" Target="media/image17.wmf"/><Relationship Id="rId79" Type="http://schemas.openxmlformats.org/officeDocument/2006/relationships/image" Target="media/image19.wmf"/><Relationship Id="rId87" Type="http://schemas.openxmlformats.org/officeDocument/2006/relationships/control" Target="activeX/activeX11.xml"/><Relationship Id="rId5" Type="http://schemas.openxmlformats.org/officeDocument/2006/relationships/hyperlink" Target="http://eco-living.wikispaces.com/" TargetMode="External"/><Relationship Id="rId61" Type="http://schemas.openxmlformats.org/officeDocument/2006/relationships/hyperlink" Target="http://www.wikispaces.com/user/view/joshlatrobe" TargetMode="External"/><Relationship Id="rId82" Type="http://schemas.openxmlformats.org/officeDocument/2006/relationships/image" Target="media/image21.wmf"/><Relationship Id="rId90" Type="http://schemas.openxmlformats.org/officeDocument/2006/relationships/control" Target="activeX/activeX13.xml"/><Relationship Id="rId95" Type="http://schemas.openxmlformats.org/officeDocument/2006/relationships/image" Target="media/image26.png"/><Relationship Id="rId19" Type="http://schemas.openxmlformats.org/officeDocument/2006/relationships/image" Target="media/image5.gif"/><Relationship Id="rId14" Type="http://schemas.openxmlformats.org/officeDocument/2006/relationships/hyperlink" Target="http://www.wikispaces.com/help+index" TargetMode="External"/><Relationship Id="rId22" Type="http://schemas.openxmlformats.org/officeDocument/2006/relationships/hyperlink" Target="http://eco-living.wikispaces.com/Task" TargetMode="External"/><Relationship Id="rId27" Type="http://schemas.openxmlformats.org/officeDocument/2006/relationships/hyperlink" Target="http://eco-living.wikispaces.com/page/delete/Task?goto=http%3A%2F%2Feco-living.wikispaces.com%2FTask" TargetMode="External"/><Relationship Id="rId30" Type="http://schemas.openxmlformats.org/officeDocument/2006/relationships/hyperlink" Target="http://eco-living.wikispaces.com/page/permissions/Task" TargetMode="External"/><Relationship Id="rId35" Type="http://schemas.openxmlformats.org/officeDocument/2006/relationships/hyperlink" Target="http://eco-living.wikispaces.com/page/edit/Task" TargetMode="External"/><Relationship Id="rId43" Type="http://schemas.openxmlformats.org/officeDocument/2006/relationships/image" Target="media/image9.gif"/><Relationship Id="rId48" Type="http://schemas.openxmlformats.org/officeDocument/2006/relationships/control" Target="activeX/activeX2.xml"/><Relationship Id="rId56" Type="http://schemas.openxmlformats.org/officeDocument/2006/relationships/hyperlink" Target="http://eco-living.wikispaces.com/Process" TargetMode="External"/><Relationship Id="rId64" Type="http://schemas.openxmlformats.org/officeDocument/2006/relationships/hyperlink" Target="http://eco-living.wikispaces.com/page/diff/Task/155518615" TargetMode="External"/><Relationship Id="rId69" Type="http://schemas.openxmlformats.org/officeDocument/2006/relationships/hyperlink" Target="http://eco-living.wikispaces.com/Task" TargetMode="External"/><Relationship Id="rId77" Type="http://schemas.openxmlformats.org/officeDocument/2006/relationships/control" Target="activeX/activeX7.xml"/><Relationship Id="rId100" Type="http://schemas.openxmlformats.org/officeDocument/2006/relationships/fontTable" Target="fontTable.xml"/><Relationship Id="rId8" Type="http://schemas.openxmlformats.org/officeDocument/2006/relationships/hyperlink" Target="http://www.wikispaces.com/user/my/joshlatrobe" TargetMode="External"/><Relationship Id="rId51" Type="http://schemas.openxmlformats.org/officeDocument/2006/relationships/hyperlink" Target="http://eco-living.wikispaces.com/Conclusion" TargetMode="External"/><Relationship Id="rId72" Type="http://schemas.openxmlformats.org/officeDocument/2006/relationships/image" Target="media/image16.wmf"/><Relationship Id="rId80" Type="http://schemas.openxmlformats.org/officeDocument/2006/relationships/control" Target="activeX/activeX8.xml"/><Relationship Id="rId85" Type="http://schemas.openxmlformats.org/officeDocument/2006/relationships/control" Target="activeX/activeX10.xml"/><Relationship Id="rId93" Type="http://schemas.openxmlformats.org/officeDocument/2006/relationships/control" Target="activeX/activeX15.xml"/><Relationship Id="rId98" Type="http://schemas.openxmlformats.org/officeDocument/2006/relationships/hyperlink" Target="http://eco-living.wikispaces.com/Task" TargetMode="External"/><Relationship Id="rId3" Type="http://schemas.openxmlformats.org/officeDocument/2006/relationships/settings" Target="settings.xml"/><Relationship Id="rId12" Type="http://schemas.openxmlformats.org/officeDocument/2006/relationships/image" Target="media/image3.gif"/><Relationship Id="rId17" Type="http://schemas.openxmlformats.org/officeDocument/2006/relationships/image" Target="media/image4.gif"/><Relationship Id="rId25" Type="http://schemas.openxmlformats.org/officeDocument/2006/relationships/hyperlink" Target="http://eco-living.wikispaces.com/page/links/Task" TargetMode="External"/><Relationship Id="rId33" Type="http://schemas.openxmlformats.org/officeDocument/2006/relationships/hyperlink" Target="http://eco-living.wikispaces.com/page/history/Task" TargetMode="External"/><Relationship Id="rId38" Type="http://schemas.openxmlformats.org/officeDocument/2006/relationships/hyperlink" Target="http://eco-living.wikispaces.com/space/page" TargetMode="External"/><Relationship Id="rId46" Type="http://schemas.openxmlformats.org/officeDocument/2006/relationships/control" Target="activeX/activeX1.xml"/><Relationship Id="rId59" Type="http://schemas.openxmlformats.org/officeDocument/2006/relationships/hyperlink" Target="http://eco-living.wikispaces.com/page/edit/space.menu?goto=http%3A%2F%2Feco-living.wikispaces.com%2FTask" TargetMode="External"/><Relationship Id="rId67" Type="http://schemas.openxmlformats.org/officeDocument/2006/relationships/image" Target="media/image14.wmf"/><Relationship Id="rId20" Type="http://schemas.openxmlformats.org/officeDocument/2006/relationships/hyperlink" Target="http://eco-living.wikispaces.com/Task" TargetMode="External"/><Relationship Id="rId41" Type="http://schemas.openxmlformats.org/officeDocument/2006/relationships/hyperlink" Target="http://eco-living.wikispaces.com/space/changes" TargetMode="External"/><Relationship Id="rId54" Type="http://schemas.openxmlformats.org/officeDocument/2006/relationships/hyperlink" Target="http://eco-living.wikispaces.com/Home+page" TargetMode="External"/><Relationship Id="rId62" Type="http://schemas.openxmlformats.org/officeDocument/2006/relationships/image" Target="media/image12.jpeg"/><Relationship Id="rId70" Type="http://schemas.openxmlformats.org/officeDocument/2006/relationships/image" Target="media/image15.wmf"/><Relationship Id="rId75" Type="http://schemas.openxmlformats.org/officeDocument/2006/relationships/control" Target="activeX/activeX6.xml"/><Relationship Id="rId83" Type="http://schemas.openxmlformats.org/officeDocument/2006/relationships/control" Target="activeX/activeX9.xml"/><Relationship Id="rId88" Type="http://schemas.openxmlformats.org/officeDocument/2006/relationships/image" Target="media/image24.wmf"/><Relationship Id="rId91" Type="http://schemas.openxmlformats.org/officeDocument/2006/relationships/image" Target="media/image25.wmf"/><Relationship Id="rId96" Type="http://schemas.openxmlformats.org/officeDocument/2006/relationships/hyperlink" Target="http://eco-living.wikispaces.com/Task"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session.wikispaces.com/1/auth/logout" TargetMode="External"/><Relationship Id="rId23" Type="http://schemas.openxmlformats.org/officeDocument/2006/relationships/hyperlink" Target="http://eco-living.wikispaces.com/Task?f=print" TargetMode="External"/><Relationship Id="rId28" Type="http://schemas.openxmlformats.org/officeDocument/2006/relationships/hyperlink" Target="http://eco-living.wikispaces.com/page/rename/Task?goto=http%3A%2F%2Feco-living.wikispaces.com%2FTask" TargetMode="External"/><Relationship Id="rId36" Type="http://schemas.openxmlformats.org/officeDocument/2006/relationships/hyperlink" Target="http://eco-living.wikispaces.com/space/page" TargetMode="External"/><Relationship Id="rId49" Type="http://schemas.openxmlformats.org/officeDocument/2006/relationships/hyperlink" Target="http://eco-living.wikispaces.com/" TargetMode="External"/><Relationship Id="rId57" Type="http://schemas.openxmlformats.org/officeDocument/2006/relationships/hyperlink" Target="http://eco-living.wikispaces.com/Task" TargetMode="External"/><Relationship Id="rId10" Type="http://schemas.openxmlformats.org/officeDocument/2006/relationships/image" Target="media/image2.gif"/><Relationship Id="rId31" Type="http://schemas.openxmlformats.org/officeDocument/2006/relationships/hyperlink" Target="http://eco-living.wikispaces.com/page/lock/Task?lock=true" TargetMode="External"/><Relationship Id="rId44" Type="http://schemas.openxmlformats.org/officeDocument/2006/relationships/hyperlink" Target="http://eco-living.wikispaces.com/space/about" TargetMode="External"/><Relationship Id="rId52" Type="http://schemas.openxmlformats.org/officeDocument/2006/relationships/hyperlink" Target="http://eco-living.wikispaces.com/Credits" TargetMode="External"/><Relationship Id="rId60" Type="http://schemas.openxmlformats.org/officeDocument/2006/relationships/hyperlink" Target="http://eco-living.wikispaces.com/space/subscribe/ads" TargetMode="External"/><Relationship Id="rId65" Type="http://schemas.openxmlformats.org/officeDocument/2006/relationships/hyperlink" Target="http://eco-living.wikispaces.com/page/history/Task" TargetMode="External"/><Relationship Id="rId73" Type="http://schemas.openxmlformats.org/officeDocument/2006/relationships/control" Target="activeX/activeX5.xml"/><Relationship Id="rId78" Type="http://schemas.openxmlformats.org/officeDocument/2006/relationships/hyperlink" Target="http://eco-living.wikispaces.com/Task" TargetMode="External"/><Relationship Id="rId81" Type="http://schemas.openxmlformats.org/officeDocument/2006/relationships/image" Target="media/image20.png"/><Relationship Id="rId86" Type="http://schemas.openxmlformats.org/officeDocument/2006/relationships/image" Target="media/image23.wmf"/><Relationship Id="rId94" Type="http://schemas.openxmlformats.org/officeDocument/2006/relationships/hyperlink" Target="http://www.creativecommons.org/licenses/by-sa/3.0" TargetMode="External"/><Relationship Id="rId99" Type="http://schemas.openxmlformats.org/officeDocument/2006/relationships/hyperlink" Target="http://www.wikispaces.com/site/gettingstarted/off"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wikispaces.com/user/spacelist" TargetMode="External"/><Relationship Id="rId13" Type="http://schemas.openxmlformats.org/officeDocument/2006/relationships/hyperlink" Target="http://www.wikispaces.com/user/edit/joshlatrobe" TargetMode="External"/><Relationship Id="rId18" Type="http://schemas.openxmlformats.org/officeDocument/2006/relationships/hyperlink" Target="http://eco-living.wikispaces.com/star/create/Task" TargetMode="External"/><Relationship Id="rId39" Type="http://schemas.openxmlformats.org/officeDocument/2006/relationships/hyperlink" Target="http://eco-living.wikispaces.com/space/change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cp:lastModifiedBy>
  <cp:revision>7</cp:revision>
  <dcterms:created xsi:type="dcterms:W3CDTF">2010-08-13T11:15:00Z</dcterms:created>
  <dcterms:modified xsi:type="dcterms:W3CDTF">2010-08-13T12:07:00Z</dcterms:modified>
</cp:coreProperties>
</file>